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75D73" w14:textId="77777777" w:rsidR="006C05E1" w:rsidRPr="00313C3E" w:rsidRDefault="006C05E1" w:rsidP="006C05E1">
      <w:pPr>
        <w:jc w:val="center"/>
        <w:rPr>
          <w:bCs/>
          <w:sz w:val="40"/>
          <w:szCs w:val="40"/>
        </w:rPr>
      </w:pPr>
    </w:p>
    <w:p w14:paraId="70F75D74" w14:textId="77777777" w:rsidR="006C05E1" w:rsidRPr="00313C3E" w:rsidRDefault="006C05E1" w:rsidP="006C05E1">
      <w:pPr>
        <w:jc w:val="center"/>
        <w:rPr>
          <w:bCs/>
          <w:sz w:val="40"/>
          <w:szCs w:val="40"/>
        </w:rPr>
      </w:pPr>
    </w:p>
    <w:p w14:paraId="70F75D75" w14:textId="77777777" w:rsidR="006C05E1" w:rsidRPr="00313C3E" w:rsidRDefault="006C05E1" w:rsidP="006C05E1">
      <w:pPr>
        <w:jc w:val="center"/>
        <w:rPr>
          <w:bCs/>
          <w:sz w:val="40"/>
          <w:szCs w:val="40"/>
        </w:rPr>
      </w:pPr>
    </w:p>
    <w:p w14:paraId="70F75D76" w14:textId="77777777" w:rsidR="006C05E1" w:rsidRPr="00313C3E" w:rsidRDefault="006C05E1" w:rsidP="006C05E1">
      <w:pPr>
        <w:jc w:val="center"/>
        <w:rPr>
          <w:bCs/>
          <w:sz w:val="40"/>
          <w:szCs w:val="40"/>
        </w:rPr>
      </w:pPr>
    </w:p>
    <w:p w14:paraId="70F75D77" w14:textId="77777777" w:rsidR="006C05E1" w:rsidRPr="00313C3E" w:rsidRDefault="006C05E1" w:rsidP="006C05E1">
      <w:pPr>
        <w:jc w:val="center"/>
        <w:rPr>
          <w:bCs/>
          <w:sz w:val="40"/>
          <w:szCs w:val="40"/>
        </w:rPr>
      </w:pPr>
    </w:p>
    <w:p w14:paraId="70F75D78" w14:textId="7923CDB7" w:rsidR="006C05E1" w:rsidRPr="00313C3E" w:rsidRDefault="00D20037" w:rsidP="00352AD3">
      <w:pPr>
        <w:jc w:val="center"/>
        <w:rPr>
          <w:bCs/>
          <w:sz w:val="40"/>
          <w:szCs w:val="40"/>
        </w:rPr>
      </w:pPr>
      <w:r>
        <w:rPr>
          <w:rFonts w:hint="eastAsia"/>
          <w:bCs/>
          <w:sz w:val="40"/>
          <w:szCs w:val="40"/>
        </w:rPr>
        <w:t>ＴＦＥＫ－２００</w:t>
      </w:r>
      <w:r w:rsidR="005E2933" w:rsidRPr="005E2933">
        <w:rPr>
          <w:rFonts w:hint="eastAsia"/>
          <w:bCs/>
          <w:sz w:val="40"/>
          <w:szCs w:val="40"/>
        </w:rPr>
        <w:t xml:space="preserve"> </w:t>
      </w:r>
      <w:r w:rsidR="005E2933" w:rsidRPr="005E2933">
        <w:rPr>
          <w:rFonts w:hint="eastAsia"/>
          <w:bCs/>
          <w:sz w:val="40"/>
          <w:szCs w:val="40"/>
        </w:rPr>
        <w:t>工法</w:t>
      </w:r>
    </w:p>
    <w:p w14:paraId="70F75D79" w14:textId="77777777" w:rsidR="006C05E1" w:rsidRPr="00313C3E" w:rsidRDefault="006C05E1" w:rsidP="006C05E1">
      <w:pPr>
        <w:jc w:val="center"/>
        <w:rPr>
          <w:bCs/>
          <w:sz w:val="40"/>
          <w:szCs w:val="40"/>
        </w:rPr>
      </w:pPr>
    </w:p>
    <w:p w14:paraId="70F75D7A" w14:textId="77777777" w:rsidR="006C05E1" w:rsidRPr="00313C3E" w:rsidRDefault="006C05E1" w:rsidP="006C05E1">
      <w:pPr>
        <w:jc w:val="center"/>
        <w:rPr>
          <w:bCs/>
          <w:sz w:val="40"/>
          <w:szCs w:val="40"/>
        </w:rPr>
      </w:pPr>
      <w:r w:rsidRPr="00313C3E">
        <w:rPr>
          <w:rFonts w:hint="eastAsia"/>
          <w:bCs/>
          <w:sz w:val="40"/>
          <w:szCs w:val="40"/>
        </w:rPr>
        <w:t>【施工要領書】</w:t>
      </w:r>
    </w:p>
    <w:p w14:paraId="70F75D7B" w14:textId="77777777" w:rsidR="006C05E1" w:rsidRPr="00313C3E" w:rsidRDefault="006C05E1" w:rsidP="006C05E1">
      <w:pPr>
        <w:jc w:val="center"/>
        <w:rPr>
          <w:bCs/>
          <w:sz w:val="40"/>
          <w:szCs w:val="40"/>
        </w:rPr>
      </w:pPr>
    </w:p>
    <w:p w14:paraId="70F75D7C" w14:textId="77777777" w:rsidR="006C05E1" w:rsidRPr="00313C3E" w:rsidRDefault="006C05E1" w:rsidP="006C05E1">
      <w:pPr>
        <w:jc w:val="center"/>
        <w:rPr>
          <w:bCs/>
          <w:sz w:val="40"/>
          <w:szCs w:val="40"/>
        </w:rPr>
      </w:pPr>
    </w:p>
    <w:p w14:paraId="70F75D7D" w14:textId="77777777" w:rsidR="006C05E1" w:rsidRPr="00313C3E" w:rsidRDefault="006C05E1" w:rsidP="006C05E1">
      <w:pPr>
        <w:jc w:val="center"/>
        <w:rPr>
          <w:bCs/>
          <w:sz w:val="40"/>
          <w:szCs w:val="40"/>
        </w:rPr>
      </w:pPr>
    </w:p>
    <w:p w14:paraId="70F75D7E" w14:textId="77777777" w:rsidR="006C05E1" w:rsidRPr="00313C3E" w:rsidRDefault="006C05E1" w:rsidP="006C05E1">
      <w:pPr>
        <w:jc w:val="center"/>
        <w:rPr>
          <w:bCs/>
          <w:sz w:val="40"/>
          <w:szCs w:val="40"/>
        </w:rPr>
      </w:pPr>
    </w:p>
    <w:p w14:paraId="70F75D7F" w14:textId="77777777" w:rsidR="006C05E1" w:rsidRPr="00313C3E" w:rsidRDefault="006C05E1" w:rsidP="006C05E1">
      <w:pPr>
        <w:jc w:val="center"/>
        <w:rPr>
          <w:bCs/>
          <w:sz w:val="40"/>
          <w:szCs w:val="40"/>
        </w:rPr>
      </w:pPr>
    </w:p>
    <w:p w14:paraId="70F75D80" w14:textId="77777777" w:rsidR="006C05E1" w:rsidRPr="00313C3E" w:rsidRDefault="006C05E1" w:rsidP="006C05E1">
      <w:pPr>
        <w:jc w:val="center"/>
        <w:rPr>
          <w:bCs/>
          <w:sz w:val="40"/>
          <w:szCs w:val="40"/>
        </w:rPr>
      </w:pPr>
    </w:p>
    <w:p w14:paraId="70F75D81" w14:textId="77777777" w:rsidR="006C05E1" w:rsidRPr="00313C3E" w:rsidRDefault="006C05E1" w:rsidP="006C05E1">
      <w:pPr>
        <w:jc w:val="center"/>
        <w:rPr>
          <w:bCs/>
          <w:sz w:val="40"/>
          <w:szCs w:val="40"/>
        </w:rPr>
      </w:pPr>
    </w:p>
    <w:p w14:paraId="70F75D82" w14:textId="77777777" w:rsidR="006C05E1" w:rsidRPr="00313C3E" w:rsidRDefault="006C05E1" w:rsidP="006C05E1">
      <w:pPr>
        <w:jc w:val="center"/>
        <w:rPr>
          <w:bCs/>
          <w:sz w:val="40"/>
          <w:szCs w:val="40"/>
        </w:rPr>
      </w:pPr>
    </w:p>
    <w:p w14:paraId="70F75D83" w14:textId="77777777" w:rsidR="006C05E1" w:rsidRPr="00313C3E" w:rsidRDefault="006C05E1" w:rsidP="006C05E1">
      <w:pPr>
        <w:jc w:val="center"/>
        <w:rPr>
          <w:bCs/>
          <w:sz w:val="40"/>
          <w:szCs w:val="40"/>
        </w:rPr>
      </w:pPr>
    </w:p>
    <w:p w14:paraId="70F75D84" w14:textId="77777777" w:rsidR="006C05E1" w:rsidRPr="00313C3E" w:rsidRDefault="006C05E1" w:rsidP="006C05E1">
      <w:pPr>
        <w:jc w:val="center"/>
        <w:rPr>
          <w:bCs/>
          <w:sz w:val="40"/>
          <w:szCs w:val="40"/>
        </w:rPr>
      </w:pPr>
    </w:p>
    <w:p w14:paraId="70F75D85" w14:textId="77777777" w:rsidR="000A7A53" w:rsidRPr="00313C3E" w:rsidRDefault="008E0156" w:rsidP="000A7A53">
      <w:pPr>
        <w:jc w:val="center"/>
        <w:rPr>
          <w:bCs/>
          <w:sz w:val="36"/>
          <w:szCs w:val="36"/>
        </w:rPr>
      </w:pPr>
      <w:r>
        <w:rPr>
          <w:rFonts w:hint="eastAsia"/>
          <w:bCs/>
          <w:sz w:val="36"/>
          <w:szCs w:val="36"/>
        </w:rPr>
        <w:t>シーカ・ジャパン株式会社</w:t>
      </w:r>
    </w:p>
    <w:p w14:paraId="70F75D86" w14:textId="77777777" w:rsidR="00D77FDE" w:rsidRPr="00313C3E" w:rsidRDefault="000A7A53" w:rsidP="000A7A53">
      <w:pPr>
        <w:jc w:val="left"/>
        <w:rPr>
          <w:b/>
          <w:bCs/>
        </w:rPr>
      </w:pPr>
      <w:r w:rsidRPr="00313C3E">
        <w:rPr>
          <w:bCs/>
          <w:sz w:val="36"/>
          <w:szCs w:val="36"/>
        </w:rPr>
        <w:br w:type="page"/>
      </w:r>
      <w:bookmarkStart w:id="0" w:name="OLE_LINK1"/>
      <w:r w:rsidR="00D77FDE" w:rsidRPr="00313C3E">
        <w:rPr>
          <w:rFonts w:hint="eastAsia"/>
          <w:b/>
          <w:bCs/>
        </w:rPr>
        <w:lastRenderedPageBreak/>
        <w:t>施工仕様</w:t>
      </w:r>
      <w:bookmarkEnd w:id="0"/>
    </w:p>
    <w:p w14:paraId="70F75D87" w14:textId="77777777" w:rsidR="00404FDD" w:rsidRDefault="00404FDD">
      <w:pPr>
        <w:rPr>
          <w:rFonts w:ascii="ＭＳ 明朝" w:hAnsi="ＭＳ 明朝"/>
        </w:rPr>
      </w:pPr>
    </w:p>
    <w:p w14:paraId="70F75D88" w14:textId="77777777" w:rsidR="00404FDD" w:rsidRDefault="00404FDD">
      <w:pPr>
        <w:rPr>
          <w:rFonts w:ascii="ＭＳ 明朝" w:hAnsi="ＭＳ 明朝"/>
        </w:rPr>
      </w:pPr>
    </w:p>
    <w:p w14:paraId="70F75D89" w14:textId="77777777" w:rsidR="00404FDD" w:rsidRDefault="00404FDD">
      <w:pPr>
        <w:rPr>
          <w:rFonts w:ascii="ＭＳ 明朝" w:hAnsi="ＭＳ 明朝"/>
        </w:rPr>
      </w:pPr>
    </w:p>
    <w:p w14:paraId="70F75D8A" w14:textId="77777777" w:rsidR="00D77FDE" w:rsidRPr="00313C3E" w:rsidRDefault="0005584E">
      <w:pPr>
        <w:ind w:leftChars="171" w:left="359"/>
        <w:rPr>
          <w:rFonts w:ascii="ＭＳ 明朝" w:hAnsi="ＭＳ 明朝"/>
        </w:rPr>
      </w:pPr>
      <w:r w:rsidRPr="00313C3E">
        <w:rPr>
          <w:rFonts w:ascii="ＭＳ 明朝" w:hAnsi="ＭＳ 明朝" w:hint="eastAsia"/>
        </w:rPr>
        <w:t>平場：</w:t>
      </w:r>
      <w:r w:rsidR="00300153">
        <w:rPr>
          <w:rFonts w:ascii="ＭＳ 明朝" w:hAnsi="ＭＳ 明朝" w:hint="eastAsia"/>
        </w:rPr>
        <w:t>ＴＦ</w:t>
      </w:r>
      <w:r w:rsidR="00352AD3">
        <w:rPr>
          <w:rFonts w:ascii="ＭＳ 明朝" w:hAnsi="ＭＳ 明朝" w:hint="eastAsia"/>
        </w:rPr>
        <w:t>Ｅ</w:t>
      </w:r>
      <w:r w:rsidR="00014B32" w:rsidRPr="00313C3E">
        <w:rPr>
          <w:rFonts w:ascii="ＭＳ 明朝" w:hAnsi="ＭＳ 明朝" w:hint="eastAsia"/>
        </w:rPr>
        <w:t>Ｋ－２００</w:t>
      </w:r>
      <w:r w:rsidR="00D77FDE" w:rsidRPr="00313C3E">
        <w:rPr>
          <w:rFonts w:ascii="ＭＳ 明朝" w:hAnsi="ＭＳ 明朝" w:hint="eastAsia"/>
        </w:rPr>
        <w:t>工法（</w:t>
      </w:r>
      <w:r w:rsidR="004807FB" w:rsidRPr="00313C3E">
        <w:rPr>
          <w:rFonts w:ascii="ＭＳ 明朝" w:hAnsi="ＭＳ 明朝" w:hint="eastAsia"/>
        </w:rPr>
        <w:t>密着工法</w:t>
      </w:r>
      <w:r w:rsidR="00D77FDE" w:rsidRPr="00313C3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829"/>
        <w:gridCol w:w="1660"/>
      </w:tblGrid>
      <w:tr w:rsidR="00DF571F" w:rsidRPr="00313C3E" w14:paraId="70F75D8E" w14:textId="77777777" w:rsidTr="00AC2920">
        <w:trPr>
          <w:trHeight w:val="510"/>
          <w:jc w:val="center"/>
        </w:trPr>
        <w:tc>
          <w:tcPr>
            <w:tcW w:w="1085" w:type="dxa"/>
            <w:vAlign w:val="center"/>
          </w:tcPr>
          <w:p w14:paraId="70F75D8B" w14:textId="77777777" w:rsidR="00DF571F" w:rsidRPr="00313C3E" w:rsidRDefault="00DF571F" w:rsidP="00322CAB">
            <w:pPr>
              <w:jc w:val="center"/>
              <w:rPr>
                <w:rFonts w:ascii="ＭＳ 明朝" w:hAnsi="ＭＳ 明朝"/>
              </w:rPr>
            </w:pPr>
            <w:r w:rsidRPr="00313C3E">
              <w:rPr>
                <w:rFonts w:ascii="ＭＳ 明朝" w:hAnsi="ＭＳ 明朝" w:hint="eastAsia"/>
              </w:rPr>
              <w:t>工程</w:t>
            </w:r>
          </w:p>
        </w:tc>
        <w:tc>
          <w:tcPr>
            <w:tcW w:w="4829" w:type="dxa"/>
            <w:vAlign w:val="center"/>
          </w:tcPr>
          <w:p w14:paraId="70F75D8C" w14:textId="77777777" w:rsidR="00DF571F" w:rsidRPr="00313C3E" w:rsidRDefault="00DF571F" w:rsidP="00322CAB">
            <w:pPr>
              <w:jc w:val="center"/>
              <w:rPr>
                <w:rFonts w:ascii="ＭＳ 明朝" w:hAnsi="ＭＳ 明朝"/>
              </w:rPr>
            </w:pPr>
            <w:r w:rsidRPr="00313C3E">
              <w:rPr>
                <w:rFonts w:ascii="ＭＳ 明朝" w:hAnsi="ＭＳ 明朝" w:hint="eastAsia"/>
              </w:rPr>
              <w:t>使用材料</w:t>
            </w:r>
          </w:p>
        </w:tc>
        <w:tc>
          <w:tcPr>
            <w:tcW w:w="1660" w:type="dxa"/>
            <w:vAlign w:val="center"/>
          </w:tcPr>
          <w:p w14:paraId="70F75D8D" w14:textId="77777777" w:rsidR="00DF571F" w:rsidRPr="00313C3E" w:rsidRDefault="00382395" w:rsidP="00322CAB">
            <w:pPr>
              <w:jc w:val="center"/>
              <w:rPr>
                <w:rFonts w:ascii="ＭＳ 明朝" w:hAnsi="ＭＳ 明朝"/>
              </w:rPr>
            </w:pPr>
            <w:r w:rsidRPr="00313C3E">
              <w:rPr>
                <w:rFonts w:ascii="ＭＳ 明朝" w:hAnsi="ＭＳ 明朝" w:hint="eastAsia"/>
              </w:rPr>
              <w:t>使用量（／㎡）</w:t>
            </w:r>
          </w:p>
        </w:tc>
      </w:tr>
      <w:tr w:rsidR="00877EAB" w:rsidRPr="007114FA" w14:paraId="70F75D92" w14:textId="77777777" w:rsidTr="00AC2920">
        <w:trPr>
          <w:cantSplit/>
          <w:trHeight w:val="510"/>
          <w:jc w:val="center"/>
        </w:trPr>
        <w:tc>
          <w:tcPr>
            <w:tcW w:w="1085" w:type="dxa"/>
            <w:vAlign w:val="center"/>
          </w:tcPr>
          <w:p w14:paraId="70F75D8F" w14:textId="77777777" w:rsidR="00877EAB" w:rsidRPr="007114FA" w:rsidRDefault="00877EAB" w:rsidP="00322CAB">
            <w:pPr>
              <w:jc w:val="center"/>
              <w:rPr>
                <w:rFonts w:ascii="ＭＳ 明朝" w:hAnsi="ＭＳ 明朝"/>
              </w:rPr>
            </w:pPr>
            <w:r w:rsidRPr="007114FA">
              <w:rPr>
                <w:rFonts w:ascii="ＭＳ 明朝" w:hAnsi="ＭＳ 明朝" w:hint="eastAsia"/>
              </w:rPr>
              <w:t>１</w:t>
            </w:r>
          </w:p>
        </w:tc>
        <w:tc>
          <w:tcPr>
            <w:tcW w:w="4829" w:type="dxa"/>
            <w:vAlign w:val="center"/>
          </w:tcPr>
          <w:p w14:paraId="70F75D90" w14:textId="77777777" w:rsidR="00877EAB" w:rsidRPr="007114FA" w:rsidRDefault="00352AD3" w:rsidP="00C2692D">
            <w:pPr>
              <w:rPr>
                <w:rFonts w:ascii="ＭＳ 明朝" w:hAnsi="ＭＳ 明朝"/>
              </w:rPr>
            </w:pPr>
            <w:r>
              <w:rPr>
                <w:rFonts w:ascii="ＭＳ 明朝" w:hAnsi="ＭＳ 明朝" w:hint="eastAsia"/>
              </w:rPr>
              <w:t>層間</w:t>
            </w:r>
            <w:r w:rsidR="005E7606" w:rsidRPr="007114FA">
              <w:rPr>
                <w:rFonts w:ascii="ＭＳ 明朝" w:hAnsi="ＭＳ 明朝" w:hint="eastAsia"/>
              </w:rPr>
              <w:t>プライマー</w:t>
            </w:r>
            <w:r>
              <w:rPr>
                <w:rFonts w:ascii="ＭＳ 明朝" w:hAnsi="ＭＳ 明朝" w:hint="eastAsia"/>
              </w:rPr>
              <w:t>Ｅ</w:t>
            </w:r>
          </w:p>
        </w:tc>
        <w:tc>
          <w:tcPr>
            <w:tcW w:w="1660" w:type="dxa"/>
            <w:vAlign w:val="center"/>
          </w:tcPr>
          <w:p w14:paraId="70F75D91" w14:textId="41030721" w:rsidR="00877EAB" w:rsidRPr="007114FA" w:rsidRDefault="00877EAB" w:rsidP="00DA0545">
            <w:pPr>
              <w:jc w:val="center"/>
              <w:rPr>
                <w:rFonts w:ascii="ＭＳ 明朝" w:hAnsi="ＭＳ 明朝"/>
              </w:rPr>
            </w:pPr>
            <w:r w:rsidRPr="007114FA">
              <w:rPr>
                <w:rFonts w:ascii="ＭＳ 明朝" w:hAnsi="ＭＳ 明朝" w:hint="eastAsia"/>
              </w:rPr>
              <w:t>０.</w:t>
            </w:r>
            <w:r w:rsidR="00352AD3">
              <w:rPr>
                <w:rFonts w:ascii="ＭＳ 明朝" w:hAnsi="ＭＳ 明朝" w:hint="eastAsia"/>
              </w:rPr>
              <w:t>１</w:t>
            </w:r>
            <w:r w:rsidR="00EC2C9E">
              <w:rPr>
                <w:rFonts w:ascii="ＭＳ 明朝" w:hAnsi="ＭＳ 明朝" w:hint="eastAsia"/>
              </w:rPr>
              <w:t>５</w:t>
            </w:r>
            <w:r w:rsidR="00D47FE2" w:rsidRPr="007114FA">
              <w:rPr>
                <w:rFonts w:ascii="ＭＳ 明朝" w:hAnsi="ＭＳ 明朝" w:hint="eastAsia"/>
              </w:rPr>
              <w:t>㎏</w:t>
            </w:r>
            <w:r w:rsidR="00040EEA">
              <w:rPr>
                <w:rFonts w:ascii="ＭＳ 明朝" w:hAnsi="ＭＳ 明朝" w:hint="eastAsia"/>
              </w:rPr>
              <w:t>～</w:t>
            </w:r>
          </w:p>
        </w:tc>
      </w:tr>
      <w:tr w:rsidR="005E7606" w:rsidRPr="007114FA" w14:paraId="70F75D98" w14:textId="77777777" w:rsidTr="00AC2920">
        <w:trPr>
          <w:trHeight w:val="510"/>
          <w:jc w:val="center"/>
        </w:trPr>
        <w:tc>
          <w:tcPr>
            <w:tcW w:w="1085" w:type="dxa"/>
            <w:vAlign w:val="center"/>
          </w:tcPr>
          <w:p w14:paraId="70F75D93" w14:textId="77777777" w:rsidR="005E7606" w:rsidRPr="007114FA" w:rsidRDefault="005E7606" w:rsidP="00010967">
            <w:pPr>
              <w:jc w:val="center"/>
              <w:rPr>
                <w:rFonts w:ascii="ＭＳ 明朝" w:hAnsi="ＭＳ 明朝"/>
              </w:rPr>
            </w:pPr>
            <w:r w:rsidRPr="007114FA">
              <w:rPr>
                <w:rFonts w:ascii="ＭＳ 明朝" w:hAnsi="ＭＳ 明朝" w:hint="eastAsia"/>
              </w:rPr>
              <w:t>２</w:t>
            </w:r>
          </w:p>
        </w:tc>
        <w:tc>
          <w:tcPr>
            <w:tcW w:w="4829" w:type="dxa"/>
            <w:vAlign w:val="center"/>
          </w:tcPr>
          <w:p w14:paraId="70F75D94" w14:textId="5B89DC9D" w:rsidR="005E7606" w:rsidRPr="007114FA" w:rsidDel="009F58A8" w:rsidRDefault="009F58A8" w:rsidP="009F58A8">
            <w:pPr>
              <w:rPr>
                <w:del w:id="1" w:author="Yoshinori Tokimasa" w:date="2024-12-04T16:54:00Z"/>
                <w:rFonts w:ascii="ＭＳ 明朝" w:hAnsi="ＭＳ 明朝"/>
              </w:rPr>
            </w:pPr>
            <w:ins w:id="2" w:author="Yoshinori Tokimasa" w:date="2024-12-04T16:54:00Z">
              <w:r w:rsidRPr="009F58A8">
                <w:rPr>
                  <w:rFonts w:ascii="ＭＳ 明朝" w:hAnsi="ＭＳ 明朝" w:hint="eastAsia"/>
                </w:rPr>
                <w:t>タフレックス＋タフマット＋タフレックス</w:t>
              </w:r>
            </w:ins>
            <w:del w:id="3" w:author="Yoshinori Tokimasa" w:date="2024-12-04T16:54:00Z">
              <w:r w:rsidR="00FF0F2D" w:rsidDel="009F58A8">
                <w:rPr>
                  <w:rFonts w:ascii="ＭＳ 明朝" w:hAnsi="ＭＳ 明朝" w:hint="eastAsia"/>
                </w:rPr>
                <w:delText>タフ</w:delText>
              </w:r>
              <w:r w:rsidR="00300153" w:rsidDel="009F58A8">
                <w:rPr>
                  <w:rFonts w:ascii="ＭＳ 明朝" w:hAnsi="ＭＳ 明朝" w:hint="eastAsia"/>
                </w:rPr>
                <w:delText>レックス</w:delText>
              </w:r>
            </w:del>
          </w:p>
          <w:p w14:paraId="70F75D95" w14:textId="6A26EDFF" w:rsidR="005E7606" w:rsidRPr="007114FA" w:rsidRDefault="005E7606" w:rsidP="00142F4E">
            <w:pPr>
              <w:rPr>
                <w:rFonts w:ascii="ＭＳ 明朝" w:hAnsi="ＭＳ 明朝"/>
              </w:rPr>
            </w:pPr>
            <w:del w:id="4" w:author="Yoshinori Tokimasa" w:date="2024-12-04T16:54:00Z">
              <w:r w:rsidRPr="007114FA" w:rsidDel="009F58A8">
                <w:rPr>
                  <w:rFonts w:ascii="ＭＳ 明朝" w:hAnsi="ＭＳ 明朝" w:hint="eastAsia"/>
                </w:rPr>
                <w:delText>＋</w:delText>
              </w:r>
              <w:r w:rsidR="00300153" w:rsidDel="009F58A8">
                <w:rPr>
                  <w:rFonts w:ascii="ＭＳ 明朝" w:hAnsi="ＭＳ 明朝" w:hint="eastAsia"/>
                </w:rPr>
                <w:delText>タフ</w:delText>
              </w:r>
              <w:r w:rsidR="004D03AB" w:rsidDel="009F58A8">
                <w:rPr>
                  <w:rFonts w:ascii="ＭＳ 明朝" w:hAnsi="ＭＳ 明朝" w:cs="ＭＳ Ｐゴシック" w:hint="eastAsia"/>
                  <w:kern w:val="0"/>
                  <w:sz w:val="22"/>
                  <w:szCs w:val="22"/>
                </w:rPr>
                <w:delText>マット</w:delText>
              </w:r>
            </w:del>
          </w:p>
        </w:tc>
        <w:tc>
          <w:tcPr>
            <w:tcW w:w="1660" w:type="dxa"/>
            <w:vAlign w:val="center"/>
          </w:tcPr>
          <w:p w14:paraId="70F75D96" w14:textId="20A26758" w:rsidR="005E7606" w:rsidDel="009F58A8" w:rsidRDefault="009F58A8" w:rsidP="009F58A8">
            <w:pPr>
              <w:ind w:left="360"/>
              <w:rPr>
                <w:del w:id="5" w:author="Yoshinori Tokimasa" w:date="2024-12-04T16:53:00Z"/>
                <w:rFonts w:ascii="ＭＳ 明朝" w:hAnsi="ＭＳ 明朝"/>
              </w:rPr>
            </w:pPr>
            <w:ins w:id="6" w:author="Yoshinori Tokimasa" w:date="2024-12-04T16:53:00Z">
              <w:r w:rsidRPr="009F58A8">
                <w:rPr>
                  <w:rFonts w:ascii="ＭＳ 明朝" w:hAnsi="ＭＳ 明朝" w:hint="eastAsia"/>
                </w:rPr>
                <w:t>１．６㎏</w:t>
              </w:r>
            </w:ins>
            <w:del w:id="7" w:author="Yoshinori Tokimasa" w:date="2024-12-04T16:52:00Z">
              <w:r w:rsidR="00AC2920" w:rsidDel="009F58A8">
                <w:rPr>
                  <w:rFonts w:ascii="ＭＳ 明朝" w:hAnsi="ＭＳ 明朝" w:hint="eastAsia"/>
                </w:rPr>
                <w:delText>１．６</w:delText>
              </w:r>
            </w:del>
            <w:del w:id="8" w:author="Yoshinori Tokimasa" w:date="2024-12-04T16:53:00Z">
              <w:r w:rsidR="00D47FE2" w:rsidRPr="007114FA" w:rsidDel="009F58A8">
                <w:rPr>
                  <w:rFonts w:ascii="ＭＳ 明朝" w:hAnsi="ＭＳ 明朝" w:hint="eastAsia"/>
                </w:rPr>
                <w:delText>㎏</w:delText>
              </w:r>
            </w:del>
          </w:p>
          <w:p w14:paraId="0CBE3719" w14:textId="77777777" w:rsidR="009F58A8" w:rsidRDefault="009F58A8" w:rsidP="00AC2920">
            <w:pPr>
              <w:ind w:left="360"/>
              <w:rPr>
                <w:ins w:id="9" w:author="Yoshinori Tokimasa" w:date="2024-12-04T16:53:00Z"/>
                <w:rFonts w:ascii="ＭＳ 明朝" w:hAnsi="ＭＳ 明朝"/>
              </w:rPr>
            </w:pPr>
          </w:p>
          <w:p w14:paraId="70F75D97" w14:textId="45489663" w:rsidR="00AC2920" w:rsidRPr="007114FA" w:rsidRDefault="00AC2920" w:rsidP="00AC2920">
            <w:pPr>
              <w:ind w:left="360"/>
              <w:rPr>
                <w:rFonts w:ascii="ＭＳ 明朝" w:hAnsi="ＭＳ 明朝"/>
              </w:rPr>
            </w:pPr>
            <w:r>
              <w:rPr>
                <w:rFonts w:ascii="ＭＳ 明朝" w:hAnsi="ＭＳ 明朝" w:hint="eastAsia"/>
              </w:rPr>
              <w:t>０．８４ｍ</w:t>
            </w:r>
          </w:p>
        </w:tc>
      </w:tr>
      <w:tr w:rsidR="00877EAB" w:rsidRPr="007114FA" w14:paraId="70F75D9C" w14:textId="77777777" w:rsidTr="00AC2920">
        <w:trPr>
          <w:trHeight w:val="510"/>
          <w:jc w:val="center"/>
        </w:trPr>
        <w:tc>
          <w:tcPr>
            <w:tcW w:w="1085" w:type="dxa"/>
            <w:vAlign w:val="center"/>
          </w:tcPr>
          <w:p w14:paraId="70F75D99" w14:textId="77777777" w:rsidR="00877EAB" w:rsidRPr="007114FA" w:rsidRDefault="005E7606" w:rsidP="00322CAB">
            <w:pPr>
              <w:jc w:val="center"/>
              <w:rPr>
                <w:rFonts w:ascii="ＭＳ 明朝" w:hAnsi="ＭＳ 明朝"/>
              </w:rPr>
            </w:pPr>
            <w:r w:rsidRPr="007114FA">
              <w:rPr>
                <w:rFonts w:ascii="ＭＳ 明朝" w:hAnsi="ＭＳ 明朝" w:hint="eastAsia"/>
              </w:rPr>
              <w:t>３</w:t>
            </w:r>
          </w:p>
        </w:tc>
        <w:tc>
          <w:tcPr>
            <w:tcW w:w="4829" w:type="dxa"/>
            <w:vAlign w:val="center"/>
          </w:tcPr>
          <w:p w14:paraId="70F75D9A" w14:textId="77777777" w:rsidR="00877EAB" w:rsidRPr="005E2933" w:rsidRDefault="00300153" w:rsidP="00877EAB">
            <w:pPr>
              <w:rPr>
                <w:rFonts w:ascii="ＭＳ 明朝" w:hAnsi="ＭＳ 明朝"/>
              </w:rPr>
            </w:pPr>
            <w:r>
              <w:rPr>
                <w:rFonts w:ascii="ＭＳ 明朝" w:hAnsi="ＭＳ 明朝" w:hint="eastAsia"/>
              </w:rPr>
              <w:t>タフレックス</w:t>
            </w:r>
          </w:p>
        </w:tc>
        <w:tc>
          <w:tcPr>
            <w:tcW w:w="1660" w:type="dxa"/>
            <w:vAlign w:val="center"/>
          </w:tcPr>
          <w:p w14:paraId="70F75D9B" w14:textId="7970A317" w:rsidR="00877EAB" w:rsidRPr="007114FA" w:rsidRDefault="00D610DD" w:rsidP="00C2692D">
            <w:pPr>
              <w:jc w:val="center"/>
              <w:rPr>
                <w:rFonts w:ascii="ＭＳ 明朝" w:hAnsi="ＭＳ 明朝"/>
              </w:rPr>
            </w:pPr>
            <w:ins w:id="10" w:author="Yoshinori Tokimasa" w:date="2024-12-04T16:43:00Z">
              <w:r>
                <w:rPr>
                  <w:rFonts w:ascii="ＭＳ 明朝" w:hAnsi="ＭＳ 明朝" w:hint="eastAsia"/>
                </w:rPr>
                <w:t>１．０</w:t>
              </w:r>
            </w:ins>
            <w:del w:id="11" w:author="Yoshinori Tokimasa" w:date="2024-12-04T16:43:00Z">
              <w:r w:rsidR="0005584E" w:rsidRPr="007114FA" w:rsidDel="00D610DD">
                <w:rPr>
                  <w:rFonts w:ascii="ＭＳ 明朝" w:hAnsi="ＭＳ 明朝" w:hint="eastAsia"/>
                </w:rPr>
                <w:delText>１</w:delText>
              </w:r>
              <w:r w:rsidR="00877EAB" w:rsidRPr="007114FA" w:rsidDel="00D610DD">
                <w:rPr>
                  <w:rFonts w:ascii="ＭＳ 明朝" w:hAnsi="ＭＳ 明朝" w:hint="eastAsia"/>
                </w:rPr>
                <w:delText>.</w:delText>
              </w:r>
              <w:r w:rsidR="00AC2920" w:rsidDel="00D610DD">
                <w:rPr>
                  <w:rFonts w:ascii="ＭＳ 明朝" w:hAnsi="ＭＳ 明朝" w:hint="eastAsia"/>
                </w:rPr>
                <w:delText>０</w:delText>
              </w:r>
            </w:del>
            <w:r w:rsidR="00D47FE2" w:rsidRPr="007114FA">
              <w:rPr>
                <w:rFonts w:ascii="ＭＳ 明朝" w:hAnsi="ＭＳ 明朝" w:hint="eastAsia"/>
              </w:rPr>
              <w:t>㎏</w:t>
            </w:r>
          </w:p>
        </w:tc>
      </w:tr>
      <w:tr w:rsidR="008555A2" w:rsidRPr="007114FA" w14:paraId="70F75DA0" w14:textId="77777777" w:rsidTr="00AC2920">
        <w:trPr>
          <w:trHeight w:val="510"/>
          <w:jc w:val="center"/>
        </w:trPr>
        <w:tc>
          <w:tcPr>
            <w:tcW w:w="1085" w:type="dxa"/>
            <w:vAlign w:val="center"/>
          </w:tcPr>
          <w:p w14:paraId="70F75D9D" w14:textId="77777777" w:rsidR="008555A2" w:rsidRPr="007114FA" w:rsidRDefault="00AC2920" w:rsidP="00322CAB">
            <w:pPr>
              <w:jc w:val="center"/>
              <w:rPr>
                <w:rFonts w:ascii="ＭＳ 明朝" w:hAnsi="ＭＳ 明朝"/>
              </w:rPr>
            </w:pPr>
            <w:r>
              <w:rPr>
                <w:rFonts w:ascii="ＭＳ 明朝" w:hAnsi="ＭＳ 明朝" w:hint="eastAsia"/>
              </w:rPr>
              <w:t>４</w:t>
            </w:r>
          </w:p>
        </w:tc>
        <w:tc>
          <w:tcPr>
            <w:tcW w:w="4829" w:type="dxa"/>
            <w:vAlign w:val="center"/>
          </w:tcPr>
          <w:p w14:paraId="70F75D9E" w14:textId="2E044BB1" w:rsidR="008555A2" w:rsidRPr="007114FA" w:rsidRDefault="00D20037" w:rsidP="00142F4E">
            <w:pPr>
              <w:rPr>
                <w:rFonts w:ascii="ＭＳ 明朝" w:hAnsi="ＭＳ 明朝"/>
              </w:rPr>
            </w:pPr>
            <w:ins w:id="12" w:author="Shinpei Ozeki" w:date="2024-11-27T09:28:00Z">
              <w:r>
                <w:rPr>
                  <w:rFonts w:ascii="ＭＳ 明朝" w:hAnsi="ＭＳ 明朝" w:hint="eastAsia"/>
                </w:rPr>
                <w:t>ＳＱ</w:t>
              </w:r>
            </w:ins>
            <w:del w:id="13" w:author="Shinpei Ozeki" w:date="2024-11-27T09:28:00Z">
              <w:r w:rsidR="00142F4E" w:rsidRPr="007114FA" w:rsidDel="00D20037">
                <w:rPr>
                  <w:rFonts w:ascii="ＭＳ 明朝" w:hAnsi="ＭＳ 明朝" w:hint="eastAsia"/>
                </w:rPr>
                <w:delText>各種</w:delText>
              </w:r>
            </w:del>
            <w:r w:rsidR="00142F4E" w:rsidRPr="007114FA">
              <w:rPr>
                <w:rFonts w:ascii="ＭＳ 明朝" w:hAnsi="ＭＳ 明朝" w:hint="eastAsia"/>
              </w:rPr>
              <w:t>トップ</w:t>
            </w:r>
            <w:ins w:id="14" w:author="Shinpei Ozeki" w:date="2024-11-27T09:28:00Z">
              <w:r>
                <w:rPr>
                  <w:rFonts w:ascii="ＭＳ 明朝" w:hAnsi="ＭＳ 明朝" w:hint="eastAsia"/>
                </w:rPr>
                <w:t>・ゼロ</w:t>
              </w:r>
            </w:ins>
            <w:del w:id="15" w:author="Shinpei Ozeki" w:date="2024-11-27T09:28:00Z">
              <w:r w:rsidR="00142F4E" w:rsidRPr="007114FA" w:rsidDel="00D20037">
                <w:rPr>
                  <w:rFonts w:ascii="ＭＳ 明朝" w:hAnsi="ＭＳ 明朝" w:hint="eastAsia"/>
                </w:rPr>
                <w:delText>コート</w:delText>
              </w:r>
            </w:del>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00142F4E" w:rsidRPr="007114FA">
              <w:rPr>
                <w:rFonts w:ascii="ＭＳ 明朝" w:hAnsi="ＭＳ 明朝" w:hint="eastAsia"/>
              </w:rPr>
              <w:t>※</w:t>
            </w:r>
          </w:p>
        </w:tc>
        <w:tc>
          <w:tcPr>
            <w:tcW w:w="1660" w:type="dxa"/>
            <w:vAlign w:val="center"/>
          </w:tcPr>
          <w:p w14:paraId="70F75D9F" w14:textId="20488435" w:rsidR="008555A2" w:rsidRPr="007114FA" w:rsidRDefault="00D610DD" w:rsidP="00C2692D">
            <w:pPr>
              <w:jc w:val="center"/>
              <w:rPr>
                <w:rFonts w:ascii="ＭＳ 明朝" w:hAnsi="ＭＳ 明朝"/>
              </w:rPr>
            </w:pPr>
            <w:ins w:id="16" w:author="Yoshinori Tokimasa" w:date="2024-12-04T16:43:00Z">
              <w:r>
                <w:rPr>
                  <w:rFonts w:ascii="ＭＳ 明朝" w:hAnsi="ＭＳ 明朝" w:hint="eastAsia"/>
                </w:rPr>
                <w:t>０．２</w:t>
              </w:r>
            </w:ins>
            <w:del w:id="17" w:author="Yoshinori Tokimasa" w:date="2024-12-04T16:43:00Z">
              <w:r w:rsidR="008555A2" w:rsidRPr="007114FA" w:rsidDel="00D610DD">
                <w:rPr>
                  <w:rFonts w:ascii="ＭＳ 明朝" w:hAnsi="ＭＳ 明朝" w:hint="eastAsia"/>
                </w:rPr>
                <w:delText>０.２</w:delText>
              </w:r>
            </w:del>
            <w:r w:rsidR="00D47FE2" w:rsidRPr="007114FA">
              <w:rPr>
                <w:rFonts w:ascii="ＭＳ 明朝" w:hAnsi="ＭＳ 明朝" w:hint="eastAsia"/>
              </w:rPr>
              <w:t>㎏</w:t>
            </w:r>
          </w:p>
        </w:tc>
      </w:tr>
    </w:tbl>
    <w:p w14:paraId="70F75DA1" w14:textId="77777777" w:rsidR="00D77FDE" w:rsidRPr="007114FA" w:rsidRDefault="00D77FDE">
      <w:pPr>
        <w:rPr>
          <w:rFonts w:ascii="ＭＳ 明朝" w:hAnsi="ＭＳ 明朝"/>
        </w:rPr>
      </w:pPr>
    </w:p>
    <w:p w14:paraId="70F75DA2" w14:textId="77777777" w:rsidR="00D77FDE" w:rsidRPr="007114FA" w:rsidRDefault="0005584E">
      <w:pPr>
        <w:ind w:leftChars="171" w:left="359"/>
        <w:rPr>
          <w:rFonts w:ascii="ＭＳ 明朝" w:hAnsi="ＭＳ 明朝"/>
        </w:rPr>
      </w:pPr>
      <w:r w:rsidRPr="007114FA">
        <w:rPr>
          <w:rFonts w:ascii="ＭＳ 明朝" w:hAnsi="ＭＳ 明朝" w:hint="eastAsia"/>
        </w:rPr>
        <w:t>立上り：</w:t>
      </w:r>
      <w:r w:rsidR="00300153">
        <w:rPr>
          <w:rFonts w:ascii="ＭＳ 明朝" w:hAnsi="ＭＳ 明朝" w:hint="eastAsia"/>
        </w:rPr>
        <w:t>ＴＦ</w:t>
      </w:r>
      <w:r w:rsidR="00352AD3">
        <w:rPr>
          <w:rFonts w:ascii="ＭＳ 明朝" w:hAnsi="ＭＳ 明朝" w:hint="eastAsia"/>
        </w:rPr>
        <w:t>Ｅ</w:t>
      </w:r>
      <w:r w:rsidR="00882E1D" w:rsidRPr="00313C3E">
        <w:rPr>
          <w:rFonts w:ascii="ＭＳ 明朝" w:hAnsi="ＭＳ 明朝" w:hint="eastAsia"/>
        </w:rPr>
        <w:t>Ｋ－２００工法</w:t>
      </w:r>
      <w:r w:rsidR="00D77FDE" w:rsidRPr="007114FA">
        <w:rPr>
          <w:rFonts w:ascii="ＭＳ 明朝" w:hAnsi="ＭＳ 明朝" w:hint="eastAsia"/>
        </w:rPr>
        <w:t>（密着工法）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829"/>
        <w:gridCol w:w="1660"/>
      </w:tblGrid>
      <w:tr w:rsidR="00D77FDE" w:rsidRPr="007114FA" w14:paraId="70F75DA6" w14:textId="77777777" w:rsidTr="00AC2920">
        <w:trPr>
          <w:trHeight w:val="510"/>
          <w:jc w:val="center"/>
        </w:trPr>
        <w:tc>
          <w:tcPr>
            <w:tcW w:w="1085" w:type="dxa"/>
            <w:vAlign w:val="center"/>
          </w:tcPr>
          <w:p w14:paraId="70F75DA3" w14:textId="77777777" w:rsidR="00D77FDE" w:rsidRPr="007114FA" w:rsidRDefault="00D77FDE">
            <w:pPr>
              <w:jc w:val="center"/>
              <w:rPr>
                <w:rFonts w:ascii="ＭＳ 明朝" w:hAnsi="ＭＳ 明朝"/>
              </w:rPr>
            </w:pPr>
            <w:r w:rsidRPr="007114FA">
              <w:rPr>
                <w:rFonts w:ascii="ＭＳ 明朝" w:hAnsi="ＭＳ 明朝" w:hint="eastAsia"/>
              </w:rPr>
              <w:t>工程</w:t>
            </w:r>
          </w:p>
        </w:tc>
        <w:tc>
          <w:tcPr>
            <w:tcW w:w="4829" w:type="dxa"/>
            <w:vAlign w:val="center"/>
          </w:tcPr>
          <w:p w14:paraId="70F75DA4" w14:textId="77777777" w:rsidR="00D77FDE" w:rsidRPr="007114FA" w:rsidRDefault="00D77FDE">
            <w:pPr>
              <w:jc w:val="center"/>
              <w:rPr>
                <w:rFonts w:ascii="ＭＳ 明朝" w:hAnsi="ＭＳ 明朝"/>
              </w:rPr>
            </w:pPr>
            <w:r w:rsidRPr="007114FA">
              <w:rPr>
                <w:rFonts w:ascii="ＭＳ 明朝" w:hAnsi="ＭＳ 明朝" w:hint="eastAsia"/>
              </w:rPr>
              <w:t>使用材料</w:t>
            </w:r>
          </w:p>
        </w:tc>
        <w:tc>
          <w:tcPr>
            <w:tcW w:w="1660" w:type="dxa"/>
            <w:vAlign w:val="center"/>
          </w:tcPr>
          <w:p w14:paraId="70F75DA5" w14:textId="77777777" w:rsidR="00D77FDE" w:rsidRPr="007114FA" w:rsidRDefault="00D77FDE">
            <w:pPr>
              <w:jc w:val="center"/>
              <w:rPr>
                <w:rFonts w:ascii="ＭＳ 明朝" w:hAnsi="ＭＳ 明朝"/>
              </w:rPr>
            </w:pPr>
            <w:r w:rsidRPr="007114FA">
              <w:rPr>
                <w:rFonts w:ascii="ＭＳ 明朝" w:hAnsi="ＭＳ 明朝" w:hint="eastAsia"/>
              </w:rPr>
              <w:t>使用量（／㎡）</w:t>
            </w:r>
          </w:p>
        </w:tc>
      </w:tr>
      <w:tr w:rsidR="005E7606" w:rsidRPr="007114FA" w14:paraId="70F75DAA" w14:textId="77777777" w:rsidTr="00AC2920">
        <w:trPr>
          <w:trHeight w:val="510"/>
          <w:jc w:val="center"/>
        </w:trPr>
        <w:tc>
          <w:tcPr>
            <w:tcW w:w="1085" w:type="dxa"/>
            <w:vAlign w:val="center"/>
          </w:tcPr>
          <w:p w14:paraId="70F75DA7" w14:textId="77777777" w:rsidR="005E7606" w:rsidRPr="007114FA" w:rsidRDefault="005E7606" w:rsidP="00010967">
            <w:pPr>
              <w:jc w:val="center"/>
              <w:rPr>
                <w:rFonts w:ascii="ＭＳ 明朝" w:hAnsi="ＭＳ 明朝"/>
              </w:rPr>
            </w:pPr>
            <w:r w:rsidRPr="007114FA">
              <w:rPr>
                <w:rFonts w:ascii="ＭＳ 明朝" w:hAnsi="ＭＳ 明朝" w:hint="eastAsia"/>
              </w:rPr>
              <w:t>１</w:t>
            </w:r>
          </w:p>
        </w:tc>
        <w:tc>
          <w:tcPr>
            <w:tcW w:w="4829" w:type="dxa"/>
            <w:vAlign w:val="center"/>
          </w:tcPr>
          <w:p w14:paraId="70F75DA8" w14:textId="77777777" w:rsidR="005E7606" w:rsidRPr="007114FA" w:rsidRDefault="00352AD3" w:rsidP="00010967">
            <w:pPr>
              <w:rPr>
                <w:rFonts w:ascii="ＭＳ 明朝" w:hAnsi="ＭＳ 明朝"/>
              </w:rPr>
            </w:pPr>
            <w:r>
              <w:rPr>
                <w:rFonts w:ascii="ＭＳ 明朝" w:hAnsi="ＭＳ 明朝" w:hint="eastAsia"/>
              </w:rPr>
              <w:t>層間</w:t>
            </w:r>
            <w:r w:rsidR="005E7606" w:rsidRPr="007114FA">
              <w:rPr>
                <w:rFonts w:ascii="ＭＳ 明朝" w:hAnsi="ＭＳ 明朝" w:hint="eastAsia"/>
              </w:rPr>
              <w:t>プライマー</w:t>
            </w:r>
            <w:r>
              <w:rPr>
                <w:rFonts w:ascii="ＭＳ 明朝" w:hAnsi="ＭＳ 明朝" w:hint="eastAsia"/>
              </w:rPr>
              <w:t>Ｅ</w:t>
            </w:r>
          </w:p>
        </w:tc>
        <w:tc>
          <w:tcPr>
            <w:tcW w:w="1660" w:type="dxa"/>
            <w:vAlign w:val="center"/>
          </w:tcPr>
          <w:p w14:paraId="70F75DA9" w14:textId="4C8A0158" w:rsidR="005E7606" w:rsidRPr="007114FA" w:rsidRDefault="005E7606" w:rsidP="00DA0545">
            <w:pPr>
              <w:jc w:val="center"/>
              <w:rPr>
                <w:rFonts w:ascii="ＭＳ 明朝" w:hAnsi="ＭＳ 明朝"/>
              </w:rPr>
            </w:pPr>
            <w:r w:rsidRPr="007114FA">
              <w:rPr>
                <w:rFonts w:ascii="ＭＳ 明朝" w:hAnsi="ＭＳ 明朝" w:hint="eastAsia"/>
              </w:rPr>
              <w:t>０.</w:t>
            </w:r>
            <w:r w:rsidR="00352AD3">
              <w:rPr>
                <w:rFonts w:ascii="ＭＳ 明朝" w:hAnsi="ＭＳ 明朝" w:hint="eastAsia"/>
              </w:rPr>
              <w:t>１</w:t>
            </w:r>
            <w:r w:rsidR="00EC2C9E">
              <w:rPr>
                <w:rFonts w:ascii="ＭＳ 明朝" w:hAnsi="ＭＳ 明朝" w:hint="eastAsia"/>
              </w:rPr>
              <w:t>５</w:t>
            </w:r>
            <w:r w:rsidR="00D47FE2" w:rsidRPr="007114FA">
              <w:rPr>
                <w:rFonts w:ascii="ＭＳ 明朝" w:hAnsi="ＭＳ 明朝" w:hint="eastAsia"/>
              </w:rPr>
              <w:t>㎏</w:t>
            </w:r>
            <w:r w:rsidR="00040EEA">
              <w:rPr>
                <w:rFonts w:ascii="ＭＳ 明朝" w:hAnsi="ＭＳ 明朝" w:hint="eastAsia"/>
              </w:rPr>
              <w:t>～</w:t>
            </w:r>
          </w:p>
        </w:tc>
      </w:tr>
      <w:tr w:rsidR="00AC2920" w:rsidRPr="007114FA" w14:paraId="70F75DB0" w14:textId="77777777" w:rsidTr="00AC2920">
        <w:trPr>
          <w:trHeight w:val="510"/>
          <w:jc w:val="center"/>
        </w:trPr>
        <w:tc>
          <w:tcPr>
            <w:tcW w:w="1085" w:type="dxa"/>
            <w:vAlign w:val="center"/>
          </w:tcPr>
          <w:p w14:paraId="70F75DAB" w14:textId="77777777" w:rsidR="00AC2920" w:rsidRPr="007114FA" w:rsidRDefault="00AC2920" w:rsidP="00AC2920">
            <w:pPr>
              <w:jc w:val="center"/>
              <w:rPr>
                <w:rFonts w:ascii="ＭＳ 明朝" w:hAnsi="ＭＳ 明朝"/>
              </w:rPr>
            </w:pPr>
            <w:r w:rsidRPr="007114FA">
              <w:rPr>
                <w:rFonts w:ascii="ＭＳ 明朝" w:hAnsi="ＭＳ 明朝" w:hint="eastAsia"/>
              </w:rPr>
              <w:t>２</w:t>
            </w:r>
          </w:p>
        </w:tc>
        <w:tc>
          <w:tcPr>
            <w:tcW w:w="4829" w:type="dxa"/>
            <w:vAlign w:val="center"/>
          </w:tcPr>
          <w:p w14:paraId="70F75DAC" w14:textId="18764E75" w:rsidR="005E2933" w:rsidRPr="007114FA" w:rsidDel="009F58A8" w:rsidRDefault="00300153">
            <w:pPr>
              <w:rPr>
                <w:del w:id="18" w:author="Yoshinori Tokimasa" w:date="2024-12-04T16:54:00Z"/>
                <w:rFonts w:ascii="ＭＳ 明朝" w:hAnsi="ＭＳ 明朝"/>
              </w:rPr>
            </w:pPr>
            <w:r>
              <w:rPr>
                <w:rFonts w:ascii="ＭＳ 明朝" w:hAnsi="ＭＳ 明朝" w:hint="eastAsia"/>
              </w:rPr>
              <w:t>タフレックス</w:t>
            </w:r>
          </w:p>
          <w:p w14:paraId="70F75DAD" w14:textId="692F603E" w:rsidR="00AC2920" w:rsidRPr="007114FA" w:rsidRDefault="005E2933" w:rsidP="009F58A8">
            <w:pPr>
              <w:rPr>
                <w:rFonts w:ascii="ＭＳ 明朝" w:hAnsi="ＭＳ 明朝"/>
              </w:rPr>
            </w:pPr>
            <w:r w:rsidRPr="007114FA">
              <w:rPr>
                <w:rFonts w:ascii="ＭＳ 明朝" w:hAnsi="ＭＳ 明朝" w:hint="eastAsia"/>
              </w:rPr>
              <w:t>＋</w:t>
            </w:r>
            <w:r w:rsidR="00300153">
              <w:rPr>
                <w:rFonts w:ascii="ＭＳ 明朝" w:hAnsi="ＭＳ 明朝" w:hint="eastAsia"/>
              </w:rPr>
              <w:t>タフ</w:t>
            </w:r>
            <w:r>
              <w:rPr>
                <w:rFonts w:ascii="ＭＳ 明朝" w:hAnsi="ＭＳ 明朝" w:cs="ＭＳ Ｐゴシック" w:hint="eastAsia"/>
                <w:kern w:val="0"/>
                <w:sz w:val="22"/>
                <w:szCs w:val="22"/>
              </w:rPr>
              <w:t>マット</w:t>
            </w:r>
            <w:ins w:id="19" w:author="Yoshinori Tokimasa" w:date="2024-12-04T16:54:00Z">
              <w:r w:rsidR="009F58A8">
                <w:rPr>
                  <w:rFonts w:ascii="ＭＳ 明朝" w:hAnsi="ＭＳ 明朝" w:cs="ＭＳ Ｐゴシック" w:hint="eastAsia"/>
                  <w:kern w:val="0"/>
                  <w:sz w:val="22"/>
                  <w:szCs w:val="22"/>
                </w:rPr>
                <w:t>＋タフレックス</w:t>
              </w:r>
            </w:ins>
          </w:p>
        </w:tc>
        <w:tc>
          <w:tcPr>
            <w:tcW w:w="1660" w:type="dxa"/>
            <w:vAlign w:val="center"/>
          </w:tcPr>
          <w:p w14:paraId="70F75DAE" w14:textId="77777777" w:rsidR="00AC2920" w:rsidRDefault="00AC2920" w:rsidP="00AC2920">
            <w:pPr>
              <w:ind w:left="360"/>
              <w:rPr>
                <w:rFonts w:ascii="ＭＳ 明朝" w:hAnsi="ＭＳ 明朝"/>
              </w:rPr>
            </w:pPr>
            <w:r>
              <w:rPr>
                <w:rFonts w:ascii="ＭＳ 明朝" w:hAnsi="ＭＳ 明朝" w:hint="eastAsia"/>
              </w:rPr>
              <w:t>１．６</w:t>
            </w:r>
            <w:r w:rsidRPr="007114FA">
              <w:rPr>
                <w:rFonts w:ascii="ＭＳ 明朝" w:hAnsi="ＭＳ 明朝" w:hint="eastAsia"/>
              </w:rPr>
              <w:t>㎏</w:t>
            </w:r>
          </w:p>
          <w:p w14:paraId="70F75DAF" w14:textId="77777777" w:rsidR="00AC2920" w:rsidRPr="007114FA" w:rsidRDefault="00AC2920" w:rsidP="00AC2920">
            <w:pPr>
              <w:ind w:left="360"/>
              <w:rPr>
                <w:rFonts w:ascii="ＭＳ 明朝" w:hAnsi="ＭＳ 明朝"/>
              </w:rPr>
            </w:pPr>
            <w:r>
              <w:rPr>
                <w:rFonts w:ascii="ＭＳ 明朝" w:hAnsi="ＭＳ 明朝" w:hint="eastAsia"/>
              </w:rPr>
              <w:t>０．８４ｍ</w:t>
            </w:r>
          </w:p>
        </w:tc>
      </w:tr>
      <w:tr w:rsidR="00AC2920" w:rsidRPr="007114FA" w14:paraId="70F75DB4" w14:textId="77777777" w:rsidTr="00AC2920">
        <w:trPr>
          <w:trHeight w:val="510"/>
          <w:jc w:val="center"/>
        </w:trPr>
        <w:tc>
          <w:tcPr>
            <w:tcW w:w="1085" w:type="dxa"/>
            <w:vAlign w:val="center"/>
          </w:tcPr>
          <w:p w14:paraId="70F75DB1" w14:textId="77777777" w:rsidR="00AC2920" w:rsidRPr="007114FA" w:rsidRDefault="00AC2920" w:rsidP="00AC2920">
            <w:pPr>
              <w:jc w:val="center"/>
              <w:rPr>
                <w:rFonts w:ascii="ＭＳ 明朝" w:hAnsi="ＭＳ 明朝"/>
              </w:rPr>
            </w:pPr>
            <w:r w:rsidRPr="007114FA">
              <w:rPr>
                <w:rFonts w:ascii="ＭＳ 明朝" w:hAnsi="ＭＳ 明朝" w:hint="eastAsia"/>
              </w:rPr>
              <w:t>３</w:t>
            </w:r>
          </w:p>
        </w:tc>
        <w:tc>
          <w:tcPr>
            <w:tcW w:w="4829" w:type="dxa"/>
            <w:vAlign w:val="center"/>
          </w:tcPr>
          <w:p w14:paraId="70F75DB2" w14:textId="77777777" w:rsidR="00AC2920" w:rsidRPr="007114FA" w:rsidRDefault="00300153" w:rsidP="00AC2920">
            <w:pPr>
              <w:rPr>
                <w:rFonts w:ascii="ＭＳ 明朝" w:hAnsi="ＭＳ 明朝"/>
              </w:rPr>
            </w:pPr>
            <w:r>
              <w:rPr>
                <w:rFonts w:ascii="ＭＳ 明朝" w:hAnsi="ＭＳ 明朝" w:hint="eastAsia"/>
              </w:rPr>
              <w:t>タフレックス</w:t>
            </w:r>
          </w:p>
        </w:tc>
        <w:tc>
          <w:tcPr>
            <w:tcW w:w="1660" w:type="dxa"/>
            <w:vAlign w:val="center"/>
          </w:tcPr>
          <w:p w14:paraId="70F75DB3" w14:textId="5C8CA82B" w:rsidR="00AC2920" w:rsidRPr="007114FA" w:rsidRDefault="00D610DD" w:rsidP="00AC2920">
            <w:pPr>
              <w:jc w:val="center"/>
              <w:rPr>
                <w:rFonts w:ascii="ＭＳ 明朝" w:hAnsi="ＭＳ 明朝"/>
              </w:rPr>
            </w:pPr>
            <w:ins w:id="20" w:author="Yoshinori Tokimasa" w:date="2024-12-04T16:44:00Z">
              <w:r>
                <w:rPr>
                  <w:rFonts w:ascii="ＭＳ 明朝" w:hAnsi="ＭＳ 明朝" w:hint="eastAsia"/>
                </w:rPr>
                <w:t>１．０</w:t>
              </w:r>
            </w:ins>
            <w:del w:id="21" w:author="Yoshinori Tokimasa" w:date="2024-12-04T16:44:00Z">
              <w:r w:rsidR="00AC2920" w:rsidRPr="007114FA" w:rsidDel="00D610DD">
                <w:rPr>
                  <w:rFonts w:ascii="ＭＳ 明朝" w:hAnsi="ＭＳ 明朝" w:hint="eastAsia"/>
                </w:rPr>
                <w:delText>１.</w:delText>
              </w:r>
              <w:r w:rsidR="00AC2920" w:rsidDel="00D610DD">
                <w:rPr>
                  <w:rFonts w:ascii="ＭＳ 明朝" w:hAnsi="ＭＳ 明朝" w:hint="eastAsia"/>
                </w:rPr>
                <w:delText>０</w:delText>
              </w:r>
            </w:del>
            <w:r w:rsidR="00AC2920" w:rsidRPr="007114FA">
              <w:rPr>
                <w:rFonts w:ascii="ＭＳ 明朝" w:hAnsi="ＭＳ 明朝" w:hint="eastAsia"/>
              </w:rPr>
              <w:t>㎏</w:t>
            </w:r>
          </w:p>
        </w:tc>
      </w:tr>
      <w:tr w:rsidR="005E7606" w:rsidRPr="007114FA" w14:paraId="70F75DB8" w14:textId="77777777" w:rsidTr="00AC2920">
        <w:trPr>
          <w:trHeight w:val="510"/>
          <w:jc w:val="center"/>
        </w:trPr>
        <w:tc>
          <w:tcPr>
            <w:tcW w:w="1085" w:type="dxa"/>
            <w:vAlign w:val="center"/>
          </w:tcPr>
          <w:p w14:paraId="70F75DB5" w14:textId="77777777" w:rsidR="005E7606" w:rsidRPr="007114FA" w:rsidRDefault="00AC2920" w:rsidP="00010967">
            <w:pPr>
              <w:jc w:val="center"/>
              <w:rPr>
                <w:rFonts w:ascii="ＭＳ 明朝" w:hAnsi="ＭＳ 明朝"/>
              </w:rPr>
            </w:pPr>
            <w:r>
              <w:rPr>
                <w:rFonts w:ascii="ＭＳ 明朝" w:hAnsi="ＭＳ 明朝" w:hint="eastAsia"/>
              </w:rPr>
              <w:t>４</w:t>
            </w:r>
          </w:p>
        </w:tc>
        <w:tc>
          <w:tcPr>
            <w:tcW w:w="4829" w:type="dxa"/>
            <w:vAlign w:val="center"/>
          </w:tcPr>
          <w:p w14:paraId="70F75DB6" w14:textId="0D214D79" w:rsidR="005E7606" w:rsidRPr="007114FA" w:rsidRDefault="00D20037" w:rsidP="00142F4E">
            <w:pPr>
              <w:rPr>
                <w:rFonts w:ascii="ＭＳ 明朝" w:hAnsi="ＭＳ 明朝"/>
              </w:rPr>
            </w:pPr>
            <w:ins w:id="22" w:author="Shinpei Ozeki" w:date="2024-11-27T09:28:00Z">
              <w:r>
                <w:rPr>
                  <w:rFonts w:ascii="ＭＳ 明朝" w:hAnsi="ＭＳ 明朝" w:hint="eastAsia"/>
                </w:rPr>
                <w:t>ＳＱ</w:t>
              </w:r>
            </w:ins>
            <w:del w:id="23" w:author="Shinpei Ozeki" w:date="2024-11-27T09:28:00Z">
              <w:r w:rsidR="00142F4E" w:rsidRPr="007114FA" w:rsidDel="00D20037">
                <w:rPr>
                  <w:rFonts w:ascii="ＭＳ 明朝" w:hAnsi="ＭＳ 明朝" w:hint="eastAsia"/>
                </w:rPr>
                <w:delText>各種</w:delText>
              </w:r>
            </w:del>
            <w:r w:rsidR="00142F4E" w:rsidRPr="007114FA">
              <w:rPr>
                <w:rFonts w:ascii="ＭＳ 明朝" w:hAnsi="ＭＳ 明朝" w:hint="eastAsia"/>
              </w:rPr>
              <w:t>トップ</w:t>
            </w:r>
            <w:ins w:id="24" w:author="Shinpei Ozeki" w:date="2024-11-27T09:28:00Z">
              <w:r>
                <w:rPr>
                  <w:rFonts w:ascii="ＭＳ 明朝" w:hAnsi="ＭＳ 明朝" w:hint="eastAsia"/>
                </w:rPr>
                <w:t>・ゼロ</w:t>
              </w:r>
            </w:ins>
            <w:del w:id="25" w:author="Shinpei Ozeki" w:date="2024-11-27T09:28:00Z">
              <w:r w:rsidR="00142F4E" w:rsidRPr="007114FA" w:rsidDel="00D20037">
                <w:rPr>
                  <w:rFonts w:ascii="ＭＳ 明朝" w:hAnsi="ＭＳ 明朝" w:hint="eastAsia"/>
                </w:rPr>
                <w:delText>コート</w:delText>
              </w:r>
            </w:del>
            <w:r w:rsidR="005E7606" w:rsidRPr="007114FA">
              <w:rPr>
                <w:rFonts w:ascii="ＭＳ 明朝" w:hAnsi="ＭＳ 明朝" w:hint="eastAsia"/>
              </w:rPr>
              <w:t>（高反射</w:t>
            </w:r>
            <w:r w:rsidR="00313C3E" w:rsidRPr="007114FA">
              <w:rPr>
                <w:rFonts w:ascii="ＭＳ 明朝" w:hAnsi="ＭＳ 明朝" w:hint="eastAsia"/>
              </w:rPr>
              <w:t>色</w:t>
            </w:r>
            <w:r w:rsidR="005E7606" w:rsidRPr="007114FA">
              <w:rPr>
                <w:rFonts w:ascii="ＭＳ 明朝" w:hAnsi="ＭＳ 明朝" w:hint="eastAsia"/>
              </w:rPr>
              <w:t>）</w:t>
            </w:r>
            <w:r w:rsidR="00142F4E" w:rsidRPr="007114FA">
              <w:rPr>
                <w:rFonts w:ascii="ＭＳ 明朝" w:hAnsi="ＭＳ 明朝" w:hint="eastAsia"/>
              </w:rPr>
              <w:t>※</w:t>
            </w:r>
          </w:p>
        </w:tc>
        <w:tc>
          <w:tcPr>
            <w:tcW w:w="1660" w:type="dxa"/>
            <w:vAlign w:val="center"/>
          </w:tcPr>
          <w:p w14:paraId="70F75DB7" w14:textId="7A7FC6DE" w:rsidR="005E7606" w:rsidRPr="007114FA" w:rsidRDefault="00D610DD" w:rsidP="00010967">
            <w:pPr>
              <w:jc w:val="center"/>
              <w:rPr>
                <w:rFonts w:ascii="ＭＳ 明朝" w:hAnsi="ＭＳ 明朝"/>
              </w:rPr>
            </w:pPr>
            <w:ins w:id="26" w:author="Yoshinori Tokimasa" w:date="2024-12-04T16:44:00Z">
              <w:r>
                <w:rPr>
                  <w:rFonts w:ascii="ＭＳ 明朝" w:hAnsi="ＭＳ 明朝" w:hint="eastAsia"/>
                </w:rPr>
                <w:t>０．２</w:t>
              </w:r>
            </w:ins>
            <w:del w:id="27" w:author="Yoshinori Tokimasa" w:date="2024-12-04T16:44:00Z">
              <w:r w:rsidR="005E7606" w:rsidRPr="007114FA" w:rsidDel="00D610DD">
                <w:rPr>
                  <w:rFonts w:ascii="ＭＳ 明朝" w:hAnsi="ＭＳ 明朝" w:hint="eastAsia"/>
                </w:rPr>
                <w:delText>０.２</w:delText>
              </w:r>
            </w:del>
            <w:r w:rsidR="00D47FE2" w:rsidRPr="007114FA">
              <w:rPr>
                <w:rFonts w:ascii="ＭＳ 明朝" w:hAnsi="ＭＳ 明朝" w:hint="eastAsia"/>
              </w:rPr>
              <w:t>㎏</w:t>
            </w:r>
          </w:p>
        </w:tc>
      </w:tr>
    </w:tbl>
    <w:p w14:paraId="23558C31" w14:textId="77777777" w:rsidR="00D610DD" w:rsidRPr="00D610DD" w:rsidRDefault="00D610DD">
      <w:pPr>
        <w:widowControl/>
        <w:ind w:firstLineChars="200" w:firstLine="420"/>
        <w:jc w:val="left"/>
        <w:rPr>
          <w:ins w:id="28" w:author="Yoshinori Tokimasa" w:date="2024-12-04T16:44:00Z"/>
          <w:bCs/>
        </w:rPr>
        <w:pPrChange w:id="29" w:author="Yoshinori Tokimasa" w:date="2024-12-04T16:44:00Z">
          <w:pPr>
            <w:widowControl/>
            <w:jc w:val="left"/>
          </w:pPr>
        </w:pPrChange>
      </w:pPr>
      <w:ins w:id="30" w:author="Yoshinori Tokimasa" w:date="2024-12-04T16:44:00Z">
        <w:r w:rsidRPr="00D610DD">
          <w:rPr>
            <w:rFonts w:hint="eastAsia"/>
            <w:bCs/>
          </w:rPr>
          <w:t>※トップコートは、ＡＳトップ・ゼロ、フッ素スーパートップ・ゼロ、オートップ・</w:t>
        </w:r>
      </w:ins>
    </w:p>
    <w:p w14:paraId="23EFFB82" w14:textId="77777777" w:rsidR="00D610DD" w:rsidRPr="00D610DD" w:rsidRDefault="00D610DD">
      <w:pPr>
        <w:widowControl/>
        <w:ind w:firstLineChars="300" w:firstLine="630"/>
        <w:jc w:val="left"/>
        <w:rPr>
          <w:ins w:id="31" w:author="Yoshinori Tokimasa" w:date="2024-12-04T16:44:00Z"/>
          <w:bCs/>
        </w:rPr>
        <w:pPrChange w:id="32" w:author="Yoshinori Tokimasa" w:date="2024-12-04T16:44:00Z">
          <w:pPr>
            <w:widowControl/>
            <w:jc w:val="left"/>
          </w:pPr>
        </w:pPrChange>
      </w:pPr>
      <w:ins w:id="33" w:author="Yoshinori Tokimasa" w:date="2024-12-04T16:44:00Z">
        <w:r w:rsidRPr="00D610DD">
          <w:rPr>
            <w:rFonts w:hint="eastAsia"/>
            <w:bCs/>
          </w:rPr>
          <w:t>ワンの各高反射色に変更可能です。</w:t>
        </w:r>
      </w:ins>
    </w:p>
    <w:p w14:paraId="70F75DB9" w14:textId="48907D8C" w:rsidR="00D77FDE" w:rsidDel="00D610DD" w:rsidRDefault="00D610DD">
      <w:pPr>
        <w:ind w:left="630" w:hangingChars="300" w:hanging="630"/>
        <w:rPr>
          <w:del w:id="34" w:author="Yoshinori Tokimasa" w:date="2024-12-04T16:44:00Z"/>
          <w:bCs/>
        </w:rPr>
        <w:pPrChange w:id="35" w:author="Yoshinori Tokimasa" w:date="2024-12-04T16:44:00Z">
          <w:pPr>
            <w:ind w:left="210" w:hangingChars="100" w:hanging="210"/>
          </w:pPr>
        </w:pPrChange>
      </w:pPr>
      <w:ins w:id="36" w:author="Yoshinori Tokimasa" w:date="2024-12-04T16:44:00Z">
        <w:r w:rsidRPr="00D610DD">
          <w:rPr>
            <w:rFonts w:hint="eastAsia"/>
            <w:bCs/>
          </w:rPr>
          <w:t xml:space="preserve">　　　ただし、オートップ・ワン（高反射色）の塗布量は、０</w:t>
        </w:r>
        <w:r w:rsidRPr="00D610DD">
          <w:rPr>
            <w:rFonts w:hint="eastAsia"/>
            <w:bCs/>
          </w:rPr>
          <w:t>.</w:t>
        </w:r>
        <w:r w:rsidRPr="00D610DD">
          <w:rPr>
            <w:rFonts w:hint="eastAsia"/>
            <w:bCs/>
          </w:rPr>
          <w:t>３㎏／㎡（０</w:t>
        </w:r>
        <w:r w:rsidRPr="00D610DD">
          <w:rPr>
            <w:rFonts w:hint="eastAsia"/>
            <w:bCs/>
          </w:rPr>
          <w:t>.</w:t>
        </w:r>
        <w:r w:rsidRPr="00D610DD">
          <w:rPr>
            <w:rFonts w:hint="eastAsia"/>
            <w:bCs/>
          </w:rPr>
          <w:t>１５㎏×２回塗り）となります。</w:t>
        </w:r>
      </w:ins>
      <w:del w:id="37" w:author="Yoshinori Tokimasa" w:date="2024-12-04T16:44:00Z">
        <w:r w:rsidR="00142F4E" w:rsidRPr="007114FA" w:rsidDel="00D610DD">
          <w:rPr>
            <w:rFonts w:hint="eastAsia"/>
            <w:bCs/>
          </w:rPr>
          <w:delText>※トップコートは、</w:delText>
        </w:r>
        <w:r w:rsidR="00BB1613" w:rsidDel="00D610DD">
          <w:rPr>
            <w:rFonts w:hint="eastAsia"/>
            <w:bCs/>
          </w:rPr>
          <w:delText>ＤＳトップ・ゼロ、</w:delText>
        </w:r>
        <w:r w:rsidR="00142F4E" w:rsidRPr="007114FA" w:rsidDel="00D610DD">
          <w:rPr>
            <w:rFonts w:hint="eastAsia"/>
            <w:bCs/>
          </w:rPr>
          <w:delText>ＡＳトップゼロ、</w:delText>
        </w:r>
        <w:r w:rsidR="00FF0F2D" w:rsidDel="00D610DD">
          <w:rPr>
            <w:rFonts w:hint="eastAsia"/>
            <w:bCs/>
          </w:rPr>
          <w:delText>フッ素スーパートップ・ゼロ、</w:delText>
        </w:r>
        <w:r w:rsidR="00BB1613" w:rsidDel="00D610DD">
          <w:rPr>
            <w:rFonts w:hint="eastAsia"/>
            <w:bCs/>
          </w:rPr>
          <w:delText>オートップ・ワン、</w:delText>
        </w:r>
        <w:r w:rsidR="00142F4E" w:rsidRPr="007114FA" w:rsidDel="00D610DD">
          <w:rPr>
            <w:rFonts w:hint="eastAsia"/>
            <w:bCs/>
          </w:rPr>
          <w:delText>エクセルトップ、ＳＱトップの高反射色</w:delText>
        </w:r>
      </w:del>
      <w:ins w:id="38" w:author="Shinpei Ozeki" w:date="2024-11-27T09:29:00Z">
        <w:del w:id="39" w:author="Yoshinori Tokimasa" w:date="2024-12-04T16:44:00Z">
          <w:r w:rsidR="00D20037" w:rsidDel="00D610DD">
            <w:rPr>
              <w:rFonts w:hint="eastAsia"/>
              <w:bCs/>
            </w:rPr>
            <w:delText>に変更可能です</w:delText>
          </w:r>
        </w:del>
      </w:ins>
      <w:del w:id="40" w:author="Yoshinori Tokimasa" w:date="2024-12-04T16:44:00Z">
        <w:r w:rsidR="00142F4E" w:rsidRPr="007114FA" w:rsidDel="00D610DD">
          <w:rPr>
            <w:rFonts w:hint="eastAsia"/>
            <w:bCs/>
          </w:rPr>
          <w:delText>より選択して下さい。</w:delText>
        </w:r>
      </w:del>
    </w:p>
    <w:p w14:paraId="70F75DBA" w14:textId="59DA35FA" w:rsidR="00BB1613" w:rsidRPr="007114FA" w:rsidDel="00D610DD" w:rsidRDefault="00BB1613">
      <w:pPr>
        <w:ind w:left="630" w:hangingChars="300" w:hanging="630"/>
        <w:rPr>
          <w:del w:id="41" w:author="Yoshinori Tokimasa" w:date="2024-12-04T16:44:00Z"/>
          <w:bCs/>
        </w:rPr>
        <w:pPrChange w:id="42" w:author="Yoshinori Tokimasa" w:date="2024-12-04T16:44:00Z">
          <w:pPr/>
        </w:pPrChange>
      </w:pPr>
      <w:del w:id="43" w:author="Yoshinori Tokimasa" w:date="2024-12-04T16:44:00Z">
        <w:r w:rsidDel="00D610DD">
          <w:rPr>
            <w:rFonts w:hint="eastAsia"/>
            <w:bCs/>
          </w:rPr>
          <w:delText xml:space="preserve">　ただし、オートップ・ワンの塗布量は、０</w:delText>
        </w:r>
        <w:r w:rsidDel="00D610DD">
          <w:rPr>
            <w:rFonts w:hint="eastAsia"/>
            <w:bCs/>
          </w:rPr>
          <w:delText>.</w:delText>
        </w:r>
        <w:r w:rsidDel="00D610DD">
          <w:rPr>
            <w:rFonts w:hint="eastAsia"/>
            <w:bCs/>
          </w:rPr>
          <w:delText>３㎏／㎡（０</w:delText>
        </w:r>
        <w:r w:rsidDel="00D610DD">
          <w:rPr>
            <w:rFonts w:hint="eastAsia"/>
            <w:bCs/>
          </w:rPr>
          <w:delText>.</w:delText>
        </w:r>
        <w:r w:rsidDel="00D610DD">
          <w:rPr>
            <w:rFonts w:hint="eastAsia"/>
            <w:bCs/>
          </w:rPr>
          <w:delText>１５㎏×２回塗り）となります。</w:delText>
        </w:r>
      </w:del>
    </w:p>
    <w:p w14:paraId="70F75DBB" w14:textId="77777777" w:rsidR="00D77FDE" w:rsidRPr="00313C3E" w:rsidRDefault="00D77FDE">
      <w:pPr>
        <w:ind w:left="630" w:hangingChars="300" w:hanging="630"/>
        <w:rPr>
          <w:b/>
          <w:bCs/>
        </w:rPr>
        <w:pPrChange w:id="44" w:author="Yoshinori Tokimasa" w:date="2024-12-04T16:44:00Z">
          <w:pPr/>
        </w:pPrChange>
      </w:pPr>
      <w:r w:rsidRPr="007114FA">
        <w:rPr>
          <w:bCs/>
        </w:rPr>
        <w:br w:type="page"/>
      </w:r>
      <w:r w:rsidRPr="00313C3E">
        <w:rPr>
          <w:rFonts w:hint="eastAsia"/>
          <w:b/>
          <w:bCs/>
        </w:rPr>
        <w:lastRenderedPageBreak/>
        <w:t>使用材料一覧</w:t>
      </w:r>
    </w:p>
    <w:p w14:paraId="70F75DBC" w14:textId="77777777" w:rsidR="00D77FDE" w:rsidRPr="00313C3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69"/>
        <w:gridCol w:w="1889"/>
        <w:gridCol w:w="1536"/>
        <w:gridCol w:w="2408"/>
        <w:tblGridChange w:id="45">
          <w:tblGrid>
            <w:gridCol w:w="2869"/>
            <w:gridCol w:w="1889"/>
            <w:gridCol w:w="1536"/>
            <w:gridCol w:w="2408"/>
          </w:tblGrid>
        </w:tblGridChange>
      </w:tblGrid>
      <w:tr w:rsidR="00DF571F" w:rsidRPr="00313C3E" w14:paraId="70F75DC1" w14:textId="77777777" w:rsidTr="00D20037">
        <w:trPr>
          <w:trHeight w:val="794"/>
          <w:tblHeader/>
          <w:jc w:val="center"/>
        </w:trPr>
        <w:tc>
          <w:tcPr>
            <w:tcW w:w="2869" w:type="dxa"/>
            <w:vAlign w:val="center"/>
          </w:tcPr>
          <w:p w14:paraId="70F75DBD" w14:textId="77777777" w:rsidR="00DF571F" w:rsidRPr="00313C3E" w:rsidRDefault="00DF571F" w:rsidP="00322CAB">
            <w:pPr>
              <w:jc w:val="center"/>
              <w:rPr>
                <w:rFonts w:ascii="ＭＳ 明朝" w:hAnsi="ＭＳ 明朝"/>
              </w:rPr>
            </w:pPr>
            <w:r w:rsidRPr="00313C3E">
              <w:rPr>
                <w:rFonts w:ascii="ＭＳ 明朝" w:hAnsi="ＭＳ 明朝" w:hint="eastAsia"/>
              </w:rPr>
              <w:t>品名</w:t>
            </w:r>
          </w:p>
        </w:tc>
        <w:tc>
          <w:tcPr>
            <w:tcW w:w="1889" w:type="dxa"/>
            <w:vAlign w:val="center"/>
          </w:tcPr>
          <w:p w14:paraId="70F75DBE" w14:textId="1BAF568E" w:rsidR="00DF571F" w:rsidRPr="00313C3E" w:rsidRDefault="00DF571F" w:rsidP="00322CAB">
            <w:pPr>
              <w:jc w:val="center"/>
              <w:rPr>
                <w:rFonts w:ascii="ＭＳ 明朝" w:hAnsi="ＭＳ 明朝"/>
              </w:rPr>
            </w:pPr>
            <w:del w:id="46" w:author="Yoshinori Tokimasa" w:date="2024-12-04T17:00:00Z">
              <w:r w:rsidRPr="00313C3E" w:rsidDel="00202003">
                <w:rPr>
                  <w:rFonts w:ascii="ＭＳ 明朝" w:hAnsi="ＭＳ 明朝" w:hint="eastAsia"/>
                </w:rPr>
                <w:delText>荷姿・</w:delText>
              </w:r>
            </w:del>
            <w:r w:rsidRPr="00313C3E">
              <w:rPr>
                <w:rFonts w:ascii="ＭＳ 明朝" w:hAnsi="ＭＳ 明朝" w:hint="eastAsia"/>
              </w:rPr>
              <w:t>入目</w:t>
            </w:r>
            <w:ins w:id="47" w:author="Yoshinori Tokimasa" w:date="2024-12-04T17:00:00Z">
              <w:r w:rsidR="00202003">
                <w:rPr>
                  <w:rFonts w:ascii="ＭＳ 明朝" w:hAnsi="ＭＳ 明朝" w:hint="eastAsia"/>
                </w:rPr>
                <w:t>・荷姿</w:t>
              </w:r>
            </w:ins>
          </w:p>
        </w:tc>
        <w:tc>
          <w:tcPr>
            <w:tcW w:w="1536" w:type="dxa"/>
            <w:vAlign w:val="center"/>
          </w:tcPr>
          <w:p w14:paraId="70F75DBF" w14:textId="77777777" w:rsidR="00DF571F" w:rsidRPr="00313C3E" w:rsidRDefault="00DF571F" w:rsidP="00322CAB">
            <w:pPr>
              <w:jc w:val="center"/>
              <w:rPr>
                <w:rFonts w:ascii="ＭＳ 明朝" w:hAnsi="ＭＳ 明朝"/>
              </w:rPr>
            </w:pPr>
            <w:r w:rsidRPr="00313C3E">
              <w:rPr>
                <w:rFonts w:ascii="ＭＳ 明朝" w:hAnsi="ＭＳ 明朝" w:hint="eastAsia"/>
              </w:rPr>
              <w:t>配合比</w:t>
            </w:r>
          </w:p>
        </w:tc>
        <w:tc>
          <w:tcPr>
            <w:tcW w:w="2408" w:type="dxa"/>
            <w:vAlign w:val="center"/>
          </w:tcPr>
          <w:p w14:paraId="70F75DC0" w14:textId="26099A89" w:rsidR="00DF571F" w:rsidRPr="00313C3E" w:rsidRDefault="00202003" w:rsidP="00322CAB">
            <w:pPr>
              <w:jc w:val="center"/>
              <w:rPr>
                <w:rFonts w:ascii="ＭＳ 明朝" w:hAnsi="ＭＳ 明朝"/>
              </w:rPr>
            </w:pPr>
            <w:ins w:id="48" w:author="Yoshinori Tokimasa" w:date="2024-12-04T16:59:00Z">
              <w:r>
                <w:rPr>
                  <w:rFonts w:ascii="ＭＳ 明朝" w:hAnsi="ＭＳ 明朝" w:hint="eastAsia"/>
                </w:rPr>
                <w:t>適用</w:t>
              </w:r>
            </w:ins>
            <w:del w:id="49" w:author="Yoshinori Tokimasa" w:date="2024-12-04T16:59:00Z">
              <w:r w:rsidR="00DF571F" w:rsidRPr="00313C3E" w:rsidDel="00202003">
                <w:rPr>
                  <w:rFonts w:ascii="ＭＳ 明朝" w:hAnsi="ＭＳ 明朝" w:hint="eastAsia"/>
                </w:rPr>
                <w:delText>材質</w:delText>
              </w:r>
            </w:del>
          </w:p>
        </w:tc>
      </w:tr>
      <w:tr w:rsidR="004C0411" w:rsidRPr="007114FA" w14:paraId="70F75DC6" w14:textId="77777777" w:rsidTr="00D20037">
        <w:trPr>
          <w:trHeight w:val="794"/>
          <w:jc w:val="center"/>
        </w:trPr>
        <w:tc>
          <w:tcPr>
            <w:tcW w:w="2869" w:type="dxa"/>
            <w:vAlign w:val="center"/>
          </w:tcPr>
          <w:p w14:paraId="70F75DC2" w14:textId="77777777" w:rsidR="004C0411" w:rsidRPr="007114FA" w:rsidRDefault="00352AD3" w:rsidP="00010967">
            <w:pPr>
              <w:rPr>
                <w:rFonts w:ascii="ＭＳ 明朝" w:hAnsi="ＭＳ 明朝"/>
              </w:rPr>
            </w:pPr>
            <w:r>
              <w:rPr>
                <w:rFonts w:ascii="ＭＳ 明朝" w:hAnsi="ＭＳ 明朝" w:hint="eastAsia"/>
              </w:rPr>
              <w:t>層間</w:t>
            </w:r>
            <w:r w:rsidR="004C0411" w:rsidRPr="007114FA">
              <w:rPr>
                <w:rFonts w:ascii="ＭＳ 明朝" w:hAnsi="ＭＳ 明朝" w:hint="eastAsia"/>
              </w:rPr>
              <w:t>プライマー</w:t>
            </w:r>
            <w:r>
              <w:rPr>
                <w:rFonts w:ascii="ＭＳ 明朝" w:hAnsi="ＭＳ 明朝" w:hint="eastAsia"/>
              </w:rPr>
              <w:t>Ｅ</w:t>
            </w:r>
          </w:p>
        </w:tc>
        <w:tc>
          <w:tcPr>
            <w:tcW w:w="1889" w:type="dxa"/>
            <w:vAlign w:val="center"/>
          </w:tcPr>
          <w:p w14:paraId="70F75DC3" w14:textId="77777777" w:rsidR="004C0411" w:rsidRPr="007114FA" w:rsidRDefault="004C0411" w:rsidP="005705A9">
            <w:pPr>
              <w:jc w:val="right"/>
              <w:rPr>
                <w:rFonts w:ascii="ＭＳ 明朝" w:hAnsi="ＭＳ 明朝"/>
              </w:rPr>
            </w:pPr>
            <w:r w:rsidRPr="007114FA">
              <w:rPr>
                <w:rFonts w:ascii="ＭＳ 明朝" w:hAnsi="ＭＳ 明朝" w:hint="eastAsia"/>
              </w:rPr>
              <w:t>１</w:t>
            </w:r>
            <w:r w:rsidR="00352AD3">
              <w:rPr>
                <w:rFonts w:ascii="ＭＳ 明朝" w:hAnsi="ＭＳ 明朝" w:hint="eastAsia"/>
              </w:rPr>
              <w:t>４</w:t>
            </w:r>
            <w:r w:rsidRPr="007114FA">
              <w:rPr>
                <w:rFonts w:ascii="ＭＳ 明朝" w:hAnsi="ＭＳ 明朝" w:hint="eastAsia"/>
              </w:rPr>
              <w:t>㎏／缶</w:t>
            </w:r>
          </w:p>
        </w:tc>
        <w:tc>
          <w:tcPr>
            <w:tcW w:w="1536" w:type="dxa"/>
            <w:vAlign w:val="center"/>
          </w:tcPr>
          <w:p w14:paraId="70F75DC4" w14:textId="77777777" w:rsidR="004C0411" w:rsidRPr="007114FA" w:rsidRDefault="00352AD3" w:rsidP="00DA0545">
            <w:pPr>
              <w:jc w:val="center"/>
              <w:rPr>
                <w:rFonts w:ascii="ＭＳ 明朝" w:hAnsi="ＭＳ 明朝"/>
              </w:rPr>
            </w:pPr>
            <w:r>
              <w:rPr>
                <w:rFonts w:ascii="ＭＳ 明朝" w:hAnsi="ＭＳ 明朝" w:hint="eastAsia"/>
              </w:rPr>
              <w:t>１成分形</w:t>
            </w:r>
          </w:p>
        </w:tc>
        <w:tc>
          <w:tcPr>
            <w:tcW w:w="2408" w:type="dxa"/>
            <w:vAlign w:val="center"/>
          </w:tcPr>
          <w:p w14:paraId="70F75DC5" w14:textId="78FC6A8C" w:rsidR="004C0411" w:rsidRPr="007114FA" w:rsidRDefault="00D610DD" w:rsidP="00D610DD">
            <w:pPr>
              <w:jc w:val="left"/>
              <w:rPr>
                <w:rFonts w:ascii="ＭＳ 明朝" w:hAnsi="ＭＳ 明朝"/>
                <w:sz w:val="18"/>
                <w:szCs w:val="18"/>
              </w:rPr>
            </w:pPr>
            <w:ins w:id="50" w:author="Yoshinori Tokimasa" w:date="2024-12-04T16:45:00Z">
              <w:r w:rsidRPr="00D610DD">
                <w:rPr>
                  <w:rFonts w:ascii="ＭＳ 明朝" w:hAnsi="ＭＳ 明朝" w:hint="eastAsia"/>
                  <w:sz w:val="18"/>
                  <w:szCs w:val="18"/>
                </w:rPr>
                <w:t>既存塩化ビニル樹脂シート下地ウレタン樹脂プライマー（弱溶剤系※1）</w:t>
              </w:r>
            </w:ins>
            <w:del w:id="51" w:author="Yoshinori Tokimasa" w:date="2024-12-04T16:45:00Z">
              <w:r w:rsidR="00352AD3" w:rsidDel="00D610DD">
                <w:rPr>
                  <w:rFonts w:ascii="ＭＳ 明朝" w:hAnsi="ＭＳ 明朝" w:hint="eastAsia"/>
                  <w:sz w:val="18"/>
                  <w:szCs w:val="18"/>
                </w:rPr>
                <w:delText>１成分形ウレタン系プライマー（弱溶剤系）</w:delText>
              </w:r>
            </w:del>
          </w:p>
        </w:tc>
      </w:tr>
      <w:tr w:rsidR="00A037F6" w:rsidRPr="007114FA" w14:paraId="70F75DCB" w14:textId="77777777" w:rsidTr="00D20037">
        <w:trPr>
          <w:trHeight w:val="794"/>
          <w:jc w:val="center"/>
        </w:trPr>
        <w:tc>
          <w:tcPr>
            <w:tcW w:w="2869" w:type="dxa"/>
            <w:vAlign w:val="center"/>
          </w:tcPr>
          <w:p w14:paraId="5B893930" w14:textId="77777777" w:rsidR="00A037F6" w:rsidRDefault="00300153" w:rsidP="00C2692D">
            <w:pPr>
              <w:rPr>
                <w:ins w:id="52" w:author="Yoshinori Tokimasa" w:date="2024-12-04T16:46:00Z"/>
                <w:rFonts w:ascii="ＭＳ 明朝" w:hAnsi="ＭＳ 明朝"/>
              </w:rPr>
            </w:pPr>
            <w:r>
              <w:rPr>
                <w:rFonts w:ascii="ＭＳ 明朝" w:hAnsi="ＭＳ 明朝" w:hint="eastAsia"/>
              </w:rPr>
              <w:t>タフレックス</w:t>
            </w:r>
          </w:p>
          <w:p w14:paraId="70F75DC7" w14:textId="21CE28F4" w:rsidR="00D610DD" w:rsidRPr="007114FA" w:rsidRDefault="00D610DD" w:rsidP="00C2692D">
            <w:pPr>
              <w:rPr>
                <w:rFonts w:ascii="ＭＳ 明朝" w:hAnsi="ＭＳ 明朝"/>
              </w:rPr>
            </w:pPr>
            <w:ins w:id="53" w:author="Yoshinori Tokimasa" w:date="2024-12-04T16:46:00Z">
              <w:r>
                <w:rPr>
                  <w:rFonts w:ascii="ＭＳ 明朝" w:hAnsi="ＭＳ 明朝" w:hint="eastAsia"/>
                </w:rPr>
                <w:t>（平場・立上り共通）</w:t>
              </w:r>
            </w:ins>
          </w:p>
        </w:tc>
        <w:tc>
          <w:tcPr>
            <w:tcW w:w="1889" w:type="dxa"/>
            <w:vAlign w:val="center"/>
          </w:tcPr>
          <w:p w14:paraId="70F75DC8" w14:textId="77777777" w:rsidR="00A037F6" w:rsidRPr="007114FA" w:rsidRDefault="00A037F6" w:rsidP="00C2692D">
            <w:pPr>
              <w:jc w:val="right"/>
              <w:rPr>
                <w:rFonts w:ascii="ＭＳ 明朝" w:hAnsi="ＭＳ 明朝"/>
              </w:rPr>
            </w:pPr>
            <w:r w:rsidRPr="007114FA">
              <w:rPr>
                <w:rFonts w:ascii="ＭＳ 明朝" w:hAnsi="ＭＳ 明朝" w:hint="eastAsia"/>
              </w:rPr>
              <w:t>１８</w:t>
            </w:r>
            <w:r w:rsidR="00D47FE2" w:rsidRPr="007114FA">
              <w:rPr>
                <w:rFonts w:ascii="ＭＳ 明朝" w:hAnsi="ＭＳ 明朝" w:hint="eastAsia"/>
              </w:rPr>
              <w:t>㎏</w:t>
            </w:r>
            <w:r w:rsidRPr="007114FA">
              <w:rPr>
                <w:rFonts w:ascii="ＭＳ 明朝" w:hAnsi="ＭＳ 明朝" w:hint="eastAsia"/>
              </w:rPr>
              <w:t>／缶</w:t>
            </w:r>
          </w:p>
        </w:tc>
        <w:tc>
          <w:tcPr>
            <w:tcW w:w="1536" w:type="dxa"/>
            <w:vAlign w:val="center"/>
          </w:tcPr>
          <w:p w14:paraId="70F75DC9" w14:textId="77777777" w:rsidR="00A037F6" w:rsidRPr="007114FA" w:rsidRDefault="00A037F6" w:rsidP="00C2692D">
            <w:pPr>
              <w:jc w:val="center"/>
              <w:rPr>
                <w:rFonts w:ascii="ＭＳ 明朝" w:hAnsi="ＭＳ 明朝"/>
              </w:rPr>
            </w:pPr>
            <w:r w:rsidRPr="007114FA">
              <w:rPr>
                <w:rFonts w:ascii="ＭＳ 明朝" w:hAnsi="ＭＳ 明朝" w:hint="eastAsia"/>
              </w:rPr>
              <w:t>１成分形</w:t>
            </w:r>
          </w:p>
        </w:tc>
        <w:tc>
          <w:tcPr>
            <w:tcW w:w="2408" w:type="dxa"/>
            <w:vAlign w:val="center"/>
          </w:tcPr>
          <w:p w14:paraId="70F75DCA" w14:textId="4295DED0" w:rsidR="00A037F6" w:rsidRPr="007114FA" w:rsidRDefault="00D610DD" w:rsidP="00DB6556">
            <w:pPr>
              <w:jc w:val="left"/>
              <w:rPr>
                <w:rFonts w:ascii="ＭＳ 明朝" w:hAnsi="ＭＳ 明朝"/>
                <w:sz w:val="18"/>
                <w:szCs w:val="18"/>
              </w:rPr>
            </w:pPr>
            <w:ins w:id="54" w:author="Yoshinori Tokimasa" w:date="2024-12-04T16:46:00Z">
              <w:r w:rsidRPr="00D610DD">
                <w:rPr>
                  <w:rFonts w:ascii="ＭＳ 明朝" w:hAnsi="ＭＳ 明朝" w:hint="eastAsia"/>
                  <w:sz w:val="18"/>
                  <w:szCs w:val="18"/>
                </w:rPr>
                <w:t>特定化学物質無配合特殊1成分形ウレタン塗膜防水材</w:t>
              </w:r>
            </w:ins>
            <w:del w:id="55" w:author="Yoshinori Tokimasa" w:date="2024-12-04T16:46:00Z">
              <w:r w:rsidR="00A037F6" w:rsidRPr="007114FA" w:rsidDel="00D610DD">
                <w:rPr>
                  <w:rFonts w:ascii="ＭＳ 明朝" w:hAnsi="ＭＳ 明朝" w:hint="eastAsia"/>
                  <w:sz w:val="18"/>
                  <w:szCs w:val="18"/>
                </w:rPr>
                <w:delText>１成分形ウレタン防水材</w:delText>
              </w:r>
            </w:del>
          </w:p>
        </w:tc>
      </w:tr>
      <w:tr w:rsidR="004D03AB" w:rsidRPr="007114FA" w14:paraId="70F75DD1" w14:textId="77777777" w:rsidTr="00D20037">
        <w:trPr>
          <w:trHeight w:val="794"/>
          <w:jc w:val="center"/>
        </w:trPr>
        <w:tc>
          <w:tcPr>
            <w:tcW w:w="2869" w:type="dxa"/>
            <w:vAlign w:val="center"/>
          </w:tcPr>
          <w:p w14:paraId="70F75DCC" w14:textId="77777777" w:rsidR="004D03AB" w:rsidRPr="007114FA" w:rsidRDefault="00300153" w:rsidP="00C2692D">
            <w:pPr>
              <w:rPr>
                <w:rFonts w:ascii="ＭＳ 明朝" w:hAnsi="ＭＳ 明朝"/>
              </w:rPr>
            </w:pPr>
            <w:r>
              <w:rPr>
                <w:rFonts w:ascii="ＭＳ 明朝" w:hAnsi="ＭＳ 明朝" w:cs="ＭＳ Ｐゴシック" w:hint="eastAsia"/>
                <w:kern w:val="0"/>
                <w:sz w:val="22"/>
                <w:szCs w:val="22"/>
              </w:rPr>
              <w:t>タフ</w:t>
            </w:r>
            <w:r w:rsidR="004D03AB">
              <w:rPr>
                <w:rFonts w:ascii="ＭＳ 明朝" w:hAnsi="ＭＳ 明朝" w:cs="ＭＳ Ｐゴシック" w:hint="eastAsia"/>
                <w:kern w:val="0"/>
                <w:sz w:val="22"/>
                <w:szCs w:val="22"/>
              </w:rPr>
              <w:t>マット</w:t>
            </w:r>
          </w:p>
        </w:tc>
        <w:tc>
          <w:tcPr>
            <w:tcW w:w="1889" w:type="dxa"/>
            <w:vAlign w:val="center"/>
          </w:tcPr>
          <w:p w14:paraId="70F75DCD" w14:textId="77777777" w:rsidR="004D03AB" w:rsidRDefault="004D03AB" w:rsidP="004D03AB">
            <w:pPr>
              <w:ind w:left="420"/>
              <w:jc w:val="right"/>
              <w:rPr>
                <w:rFonts w:ascii="ＭＳ 明朝" w:hAnsi="ＭＳ 明朝"/>
              </w:rPr>
            </w:pPr>
            <w:r>
              <w:rPr>
                <w:rFonts w:ascii="ＭＳ 明朝" w:hAnsi="ＭＳ 明朝" w:hint="eastAsia"/>
              </w:rPr>
              <w:t>１．２７ｍ×</w:t>
            </w:r>
          </w:p>
          <w:p w14:paraId="70F75DCE" w14:textId="77777777" w:rsidR="004D03AB" w:rsidRPr="007114FA" w:rsidRDefault="004D03AB" w:rsidP="004D03AB">
            <w:pPr>
              <w:ind w:left="420"/>
              <w:jc w:val="right"/>
              <w:rPr>
                <w:rFonts w:ascii="ＭＳ 明朝" w:hAnsi="ＭＳ 明朝"/>
              </w:rPr>
            </w:pPr>
            <w:r>
              <w:rPr>
                <w:rFonts w:ascii="ＭＳ 明朝" w:hAnsi="ＭＳ 明朝" w:hint="eastAsia"/>
              </w:rPr>
              <w:t>１０５ｍ／本</w:t>
            </w:r>
          </w:p>
        </w:tc>
        <w:tc>
          <w:tcPr>
            <w:tcW w:w="1536" w:type="dxa"/>
            <w:vAlign w:val="center"/>
          </w:tcPr>
          <w:p w14:paraId="70F75DCF" w14:textId="77777777" w:rsidR="004D03AB" w:rsidRPr="007114FA" w:rsidRDefault="004D03AB" w:rsidP="00C2692D">
            <w:pPr>
              <w:jc w:val="center"/>
              <w:rPr>
                <w:rFonts w:ascii="ＭＳ 明朝" w:hAnsi="ＭＳ 明朝"/>
              </w:rPr>
            </w:pPr>
            <w:r>
              <w:rPr>
                <w:rFonts w:ascii="ＭＳ 明朝" w:hAnsi="ＭＳ 明朝" w:hint="eastAsia"/>
              </w:rPr>
              <w:t>―</w:t>
            </w:r>
          </w:p>
        </w:tc>
        <w:tc>
          <w:tcPr>
            <w:tcW w:w="2408" w:type="dxa"/>
            <w:vAlign w:val="center"/>
          </w:tcPr>
          <w:p w14:paraId="70F75DD0" w14:textId="6B1CB049" w:rsidR="004D03AB" w:rsidRPr="007114FA" w:rsidRDefault="00D610DD" w:rsidP="00DB6556">
            <w:pPr>
              <w:jc w:val="left"/>
              <w:rPr>
                <w:rFonts w:ascii="ＭＳ 明朝" w:hAnsi="ＭＳ 明朝"/>
                <w:sz w:val="18"/>
                <w:szCs w:val="18"/>
              </w:rPr>
            </w:pPr>
            <w:ins w:id="56" w:author="Yoshinori Tokimasa" w:date="2024-12-04T16:47:00Z">
              <w:r w:rsidRPr="00D610DD">
                <w:rPr>
                  <w:rFonts w:ascii="ＭＳ 明朝" w:hAnsi="ＭＳ 明朝" w:hint="eastAsia"/>
                  <w:sz w:val="18"/>
                  <w:szCs w:val="18"/>
                </w:rPr>
                <w:t>タフレックス専用ガラスチョップドストランドマット</w:t>
              </w:r>
            </w:ins>
            <w:del w:id="57" w:author="Yoshinori Tokimasa" w:date="2024-12-04T16:47:00Z">
              <w:r w:rsidR="004D03AB" w:rsidDel="00D610DD">
                <w:rPr>
                  <w:rFonts w:ascii="ＭＳ 明朝" w:hAnsi="ＭＳ 明朝" w:hint="eastAsia"/>
                  <w:sz w:val="18"/>
                  <w:szCs w:val="18"/>
                </w:rPr>
                <w:delText>ガラスチョップドストランドマット</w:delText>
              </w:r>
            </w:del>
          </w:p>
        </w:tc>
      </w:tr>
      <w:tr w:rsidR="00D20037" w:rsidRPr="007114FA" w:rsidDel="00D610DD" w14:paraId="3252EC23" w14:textId="4BC8F77B" w:rsidTr="00D20037">
        <w:trPr>
          <w:trHeight w:val="794"/>
          <w:jc w:val="center"/>
          <w:ins w:id="58" w:author="Shinpei Ozeki" w:date="2024-11-27T09:33:00Z"/>
          <w:del w:id="59" w:author="Yoshinori Tokimasa" w:date="2024-12-04T16:47:00Z"/>
        </w:trPr>
        <w:tc>
          <w:tcPr>
            <w:tcW w:w="2869" w:type="dxa"/>
            <w:vAlign w:val="center"/>
          </w:tcPr>
          <w:p w14:paraId="4B4F096D" w14:textId="286A7005" w:rsidR="00D20037" w:rsidDel="00D610DD" w:rsidRDefault="00D20037" w:rsidP="00D20037">
            <w:pPr>
              <w:pStyle w:val="paragraph"/>
              <w:spacing w:before="0" w:beforeAutospacing="0" w:after="0" w:afterAutospacing="0"/>
              <w:jc w:val="both"/>
              <w:textAlignment w:val="baseline"/>
              <w:divId w:val="1877424319"/>
              <w:rPr>
                <w:ins w:id="60" w:author="Shinpei Ozeki" w:date="2024-11-27T09:34:00Z"/>
                <w:del w:id="61" w:author="Yoshinori Tokimasa" w:date="2024-12-04T16:47:00Z"/>
                <w:rFonts w:ascii="Meiryo UI" w:eastAsia="Meiryo UI" w:hAnsi="Meiryo UI"/>
                <w:sz w:val="18"/>
                <w:szCs w:val="18"/>
              </w:rPr>
            </w:pPr>
            <w:ins w:id="62" w:author="Shinpei Ozeki" w:date="2024-11-27T09:34:00Z">
              <w:del w:id="63" w:author="Yoshinori Tokimasa" w:date="2024-12-04T16:47:00Z">
                <w:r w:rsidDel="00D610DD">
                  <w:rPr>
                    <w:rStyle w:val="normaltextrun"/>
                    <w:rFonts w:ascii="ＭＳ 明朝" w:eastAsia="ＭＳ 明朝" w:hAnsi="ＭＳ 明朝" w:hint="eastAsia"/>
                    <w:sz w:val="21"/>
                    <w:szCs w:val="21"/>
                  </w:rPr>
                  <w:delText>エバーコート</w:delText>
                </w:r>
                <w:r w:rsidDel="00D610DD">
                  <w:rPr>
                    <w:rStyle w:val="eop"/>
                    <w:rFonts w:ascii="ＭＳ 明朝" w:eastAsia="ＭＳ 明朝" w:hAnsi="ＭＳ 明朝" w:hint="eastAsia"/>
                    <w:sz w:val="21"/>
                    <w:szCs w:val="21"/>
                  </w:rPr>
                  <w:delText> </w:delText>
                </w:r>
              </w:del>
            </w:ins>
          </w:p>
          <w:p w14:paraId="4D7F6142" w14:textId="0A23A668" w:rsidR="00D20037" w:rsidDel="00D610DD" w:rsidRDefault="00D20037" w:rsidP="00D20037">
            <w:pPr>
              <w:rPr>
                <w:ins w:id="64" w:author="Shinpei Ozeki" w:date="2024-11-27T09:33:00Z"/>
                <w:del w:id="65" w:author="Yoshinori Tokimasa" w:date="2024-12-04T16:47:00Z"/>
                <w:rFonts w:ascii="ＭＳ 明朝" w:hAnsi="ＭＳ 明朝" w:cs="ＭＳ Ｐゴシック"/>
                <w:kern w:val="0"/>
                <w:sz w:val="22"/>
                <w:szCs w:val="22"/>
              </w:rPr>
            </w:pPr>
            <w:ins w:id="66" w:author="Shinpei Ozeki" w:date="2024-11-27T09:34:00Z">
              <w:del w:id="67" w:author="Yoshinori Tokimasa" w:date="2024-12-04T16:47:00Z">
                <w:r w:rsidDel="00D610DD">
                  <w:rPr>
                    <w:rStyle w:val="normaltextrun"/>
                    <w:rFonts w:ascii="ＭＳ 明朝" w:hAnsi="ＭＳ 明朝" w:hint="eastAsia"/>
                    <w:szCs w:val="21"/>
                  </w:rPr>
                  <w:delText>Ｚｅｒｏ－１ Ｈ</w:delText>
                </w:r>
                <w:r w:rsidDel="00D610DD">
                  <w:rPr>
                    <w:rStyle w:val="eop"/>
                    <w:rFonts w:ascii="ＭＳ 明朝" w:hAnsi="ＭＳ 明朝" w:hint="eastAsia"/>
                    <w:szCs w:val="21"/>
                  </w:rPr>
                  <w:delText> </w:delText>
                </w:r>
              </w:del>
            </w:ins>
          </w:p>
        </w:tc>
        <w:tc>
          <w:tcPr>
            <w:tcW w:w="1889" w:type="dxa"/>
            <w:vAlign w:val="center"/>
          </w:tcPr>
          <w:p w14:paraId="2AC301A3" w14:textId="2C65F96A" w:rsidR="00D20037" w:rsidDel="00D610DD" w:rsidRDefault="00D20037" w:rsidP="00D20037">
            <w:pPr>
              <w:ind w:left="420"/>
              <w:jc w:val="right"/>
              <w:rPr>
                <w:ins w:id="68" w:author="Shinpei Ozeki" w:date="2024-11-27T09:33:00Z"/>
                <w:del w:id="69" w:author="Yoshinori Tokimasa" w:date="2024-12-04T16:47:00Z"/>
                <w:rFonts w:ascii="ＭＳ 明朝" w:hAnsi="ＭＳ 明朝"/>
              </w:rPr>
            </w:pPr>
            <w:ins w:id="70" w:author="Shinpei Ozeki" w:date="2024-11-27T09:34:00Z">
              <w:del w:id="71" w:author="Yoshinori Tokimasa" w:date="2024-12-04T16:47:00Z">
                <w:r w:rsidDel="00D610DD">
                  <w:rPr>
                    <w:rStyle w:val="normaltextrun"/>
                    <w:rFonts w:ascii="ＭＳ 明朝" w:hAnsi="ＭＳ 明朝" w:hint="eastAsia"/>
                    <w:szCs w:val="21"/>
                  </w:rPr>
                  <w:delText>１８㎏／缶</w:delText>
                </w:r>
                <w:r w:rsidDel="00D610DD">
                  <w:rPr>
                    <w:rStyle w:val="eop"/>
                    <w:rFonts w:ascii="ＭＳ 明朝" w:hAnsi="ＭＳ 明朝" w:hint="eastAsia"/>
                    <w:szCs w:val="21"/>
                  </w:rPr>
                  <w:delText> </w:delText>
                </w:r>
              </w:del>
            </w:ins>
          </w:p>
        </w:tc>
        <w:tc>
          <w:tcPr>
            <w:tcW w:w="1536" w:type="dxa"/>
            <w:vAlign w:val="center"/>
          </w:tcPr>
          <w:p w14:paraId="162289D5" w14:textId="5DFA9249" w:rsidR="00D20037" w:rsidDel="00D610DD" w:rsidRDefault="00D20037" w:rsidP="00D20037">
            <w:pPr>
              <w:jc w:val="center"/>
              <w:rPr>
                <w:ins w:id="72" w:author="Shinpei Ozeki" w:date="2024-11-27T09:33:00Z"/>
                <w:del w:id="73" w:author="Yoshinori Tokimasa" w:date="2024-12-04T16:47:00Z"/>
                <w:rFonts w:ascii="ＭＳ 明朝" w:hAnsi="ＭＳ 明朝"/>
              </w:rPr>
            </w:pPr>
            <w:ins w:id="74" w:author="Shinpei Ozeki" w:date="2024-11-27T09:34:00Z">
              <w:del w:id="75" w:author="Yoshinori Tokimasa" w:date="2024-12-04T16:47:00Z">
                <w:r w:rsidDel="00D610DD">
                  <w:rPr>
                    <w:rStyle w:val="normaltextrun"/>
                    <w:rFonts w:ascii="ＭＳ 明朝" w:hAnsi="ＭＳ 明朝" w:hint="eastAsia"/>
                    <w:szCs w:val="21"/>
                  </w:rPr>
                  <w:delText>１成分形</w:delText>
                </w:r>
                <w:r w:rsidDel="00D610DD">
                  <w:rPr>
                    <w:rStyle w:val="eop"/>
                    <w:rFonts w:ascii="ＭＳ 明朝" w:hAnsi="ＭＳ 明朝" w:hint="eastAsia"/>
                    <w:szCs w:val="21"/>
                  </w:rPr>
                  <w:delText> </w:delText>
                </w:r>
              </w:del>
            </w:ins>
          </w:p>
        </w:tc>
        <w:tc>
          <w:tcPr>
            <w:tcW w:w="2408" w:type="dxa"/>
            <w:vAlign w:val="center"/>
          </w:tcPr>
          <w:p w14:paraId="460E6C06" w14:textId="52380FF4" w:rsidR="00D20037" w:rsidDel="00D610DD" w:rsidRDefault="00D20037" w:rsidP="00D20037">
            <w:pPr>
              <w:jc w:val="left"/>
              <w:rPr>
                <w:ins w:id="76" w:author="Shinpei Ozeki" w:date="2024-11-27T09:33:00Z"/>
                <w:del w:id="77" w:author="Yoshinori Tokimasa" w:date="2024-12-04T16:47:00Z"/>
                <w:rFonts w:ascii="ＭＳ 明朝" w:hAnsi="ＭＳ 明朝"/>
                <w:sz w:val="18"/>
                <w:szCs w:val="18"/>
              </w:rPr>
            </w:pPr>
            <w:ins w:id="78" w:author="Shinpei Ozeki" w:date="2024-11-27T09:34:00Z">
              <w:del w:id="79" w:author="Yoshinori Tokimasa" w:date="2024-12-04T16:47:00Z">
                <w:r w:rsidDel="00D610DD">
                  <w:rPr>
                    <w:rStyle w:val="normaltextrun"/>
                    <w:rFonts w:ascii="ＭＳ 明朝" w:hAnsi="ＭＳ 明朝" w:hint="eastAsia"/>
                    <w:sz w:val="18"/>
                    <w:szCs w:val="18"/>
                  </w:rPr>
                  <w:delText>１成分形ウレタン防水材</w:delText>
                </w:r>
                <w:r w:rsidDel="00D610DD">
                  <w:rPr>
                    <w:rStyle w:val="eop"/>
                    <w:rFonts w:ascii="ＭＳ 明朝" w:hAnsi="ＭＳ 明朝" w:hint="eastAsia"/>
                    <w:sz w:val="18"/>
                    <w:szCs w:val="18"/>
                  </w:rPr>
                  <w:delText> </w:delText>
                </w:r>
              </w:del>
            </w:ins>
          </w:p>
        </w:tc>
      </w:tr>
      <w:tr w:rsidR="00DF3633" w:rsidRPr="007114FA" w:rsidDel="00D610DD" w14:paraId="2ED2563E" w14:textId="62AC71BD" w:rsidTr="00D20037">
        <w:trPr>
          <w:trHeight w:val="794"/>
          <w:jc w:val="center"/>
          <w:ins w:id="80" w:author="Shinpei Ozeki" w:date="2024-11-27T09:36:00Z"/>
          <w:del w:id="81" w:author="Yoshinori Tokimasa" w:date="2024-12-04T16:47:00Z"/>
        </w:trPr>
        <w:tc>
          <w:tcPr>
            <w:tcW w:w="2869" w:type="dxa"/>
            <w:vAlign w:val="center"/>
          </w:tcPr>
          <w:p w14:paraId="0D927D7C" w14:textId="06F35D5E" w:rsidR="00DF3633" w:rsidDel="00D610DD" w:rsidRDefault="00DF3633" w:rsidP="00DF3633">
            <w:pPr>
              <w:pStyle w:val="paragraph"/>
              <w:spacing w:before="0" w:beforeAutospacing="0" w:after="0" w:afterAutospacing="0"/>
              <w:jc w:val="both"/>
              <w:textAlignment w:val="baseline"/>
              <w:rPr>
                <w:ins w:id="82" w:author="Shinpei Ozeki" w:date="2024-11-27T09:36:00Z"/>
                <w:del w:id="83" w:author="Yoshinori Tokimasa" w:date="2024-12-04T16:47:00Z"/>
                <w:rFonts w:ascii="Meiryo UI" w:eastAsia="Meiryo UI" w:hAnsi="Meiryo UI"/>
                <w:sz w:val="18"/>
                <w:szCs w:val="18"/>
              </w:rPr>
            </w:pPr>
            <w:ins w:id="84" w:author="Shinpei Ozeki" w:date="2024-11-27T09:36:00Z">
              <w:del w:id="85" w:author="Yoshinori Tokimasa" w:date="2024-12-04T16:47:00Z">
                <w:r w:rsidDel="00D610DD">
                  <w:rPr>
                    <w:rStyle w:val="normaltextrun"/>
                    <w:rFonts w:ascii="ＭＳ 明朝" w:eastAsia="ＭＳ 明朝" w:hAnsi="ＭＳ 明朝" w:hint="eastAsia"/>
                    <w:sz w:val="21"/>
                    <w:szCs w:val="21"/>
                  </w:rPr>
                  <w:delText>エバーコート</w:delText>
                </w:r>
                <w:r w:rsidDel="00D610DD">
                  <w:rPr>
                    <w:rStyle w:val="eop"/>
                    <w:rFonts w:ascii="ＭＳ 明朝" w:eastAsia="ＭＳ 明朝" w:hAnsi="ＭＳ 明朝" w:hint="eastAsia"/>
                    <w:sz w:val="21"/>
                    <w:szCs w:val="21"/>
                  </w:rPr>
                  <w:delText> </w:delText>
                </w:r>
              </w:del>
            </w:ins>
          </w:p>
          <w:p w14:paraId="7054F95C" w14:textId="112AAAB4" w:rsidR="00DF3633" w:rsidDel="00D610DD" w:rsidRDefault="00DF3633" w:rsidP="00DF3633">
            <w:pPr>
              <w:pStyle w:val="paragraph"/>
              <w:spacing w:before="0" w:beforeAutospacing="0" w:after="0" w:afterAutospacing="0"/>
              <w:jc w:val="both"/>
              <w:textAlignment w:val="baseline"/>
              <w:rPr>
                <w:ins w:id="86" w:author="Shinpei Ozeki" w:date="2024-11-27T09:36:00Z"/>
                <w:del w:id="87" w:author="Yoshinori Tokimasa" w:date="2024-12-04T16:47:00Z"/>
                <w:rStyle w:val="normaltextrun"/>
                <w:rFonts w:ascii="ＭＳ 明朝" w:eastAsia="ＭＳ 明朝" w:hAnsi="ＭＳ 明朝"/>
                <w:sz w:val="21"/>
                <w:szCs w:val="21"/>
              </w:rPr>
            </w:pPr>
            <w:ins w:id="88" w:author="Shinpei Ozeki" w:date="2024-11-27T09:36:00Z">
              <w:del w:id="89" w:author="Yoshinori Tokimasa" w:date="2024-12-04T16:47:00Z">
                <w:r w:rsidDel="00D610DD">
                  <w:rPr>
                    <w:rStyle w:val="normaltextrun"/>
                    <w:rFonts w:ascii="ＭＳ 明朝" w:eastAsia="ＭＳ 明朝" w:hAnsi="ＭＳ 明朝" w:hint="eastAsia"/>
                    <w:sz w:val="21"/>
                    <w:szCs w:val="21"/>
                  </w:rPr>
                  <w:delText>Ｚｅｒｏ－１ Ｈ</w:delText>
                </w:r>
                <w:r w:rsidDel="00D610DD">
                  <w:rPr>
                    <w:rStyle w:val="eop"/>
                    <w:rFonts w:ascii="ＭＳ 明朝" w:eastAsia="ＭＳ 明朝" w:hAnsi="ＭＳ 明朝" w:hint="eastAsia"/>
                    <w:sz w:val="21"/>
                    <w:szCs w:val="21"/>
                  </w:rPr>
                  <w:delText> 立上り用</w:delText>
                </w:r>
              </w:del>
            </w:ins>
          </w:p>
        </w:tc>
        <w:tc>
          <w:tcPr>
            <w:tcW w:w="1889" w:type="dxa"/>
            <w:vAlign w:val="center"/>
          </w:tcPr>
          <w:p w14:paraId="06EF31F7" w14:textId="5CF3F5C9" w:rsidR="00DF3633" w:rsidDel="00D610DD" w:rsidRDefault="00DF3633" w:rsidP="00DF3633">
            <w:pPr>
              <w:ind w:left="420"/>
              <w:jc w:val="right"/>
              <w:rPr>
                <w:ins w:id="90" w:author="Shinpei Ozeki" w:date="2024-11-27T09:36:00Z"/>
                <w:del w:id="91" w:author="Yoshinori Tokimasa" w:date="2024-12-04T16:47:00Z"/>
                <w:rStyle w:val="normaltextrun"/>
                <w:rFonts w:ascii="ＭＳ 明朝" w:hAnsi="ＭＳ 明朝"/>
                <w:szCs w:val="21"/>
              </w:rPr>
            </w:pPr>
            <w:ins w:id="92" w:author="Shinpei Ozeki" w:date="2024-11-27T09:36:00Z">
              <w:del w:id="93" w:author="Yoshinori Tokimasa" w:date="2024-12-04T16:47:00Z">
                <w:r w:rsidDel="00D610DD">
                  <w:rPr>
                    <w:rStyle w:val="normaltextrun"/>
                    <w:rFonts w:ascii="ＭＳ 明朝" w:hAnsi="ＭＳ 明朝" w:hint="eastAsia"/>
                    <w:szCs w:val="21"/>
                  </w:rPr>
                  <w:delText>１８㎏／缶</w:delText>
                </w:r>
                <w:r w:rsidDel="00D610DD">
                  <w:rPr>
                    <w:rStyle w:val="eop"/>
                    <w:rFonts w:ascii="ＭＳ 明朝" w:hAnsi="ＭＳ 明朝" w:hint="eastAsia"/>
                    <w:szCs w:val="21"/>
                  </w:rPr>
                  <w:delText> </w:delText>
                </w:r>
              </w:del>
            </w:ins>
          </w:p>
        </w:tc>
        <w:tc>
          <w:tcPr>
            <w:tcW w:w="1536" w:type="dxa"/>
            <w:vAlign w:val="center"/>
          </w:tcPr>
          <w:p w14:paraId="215C87CE" w14:textId="62D60287" w:rsidR="00DF3633" w:rsidDel="00D610DD" w:rsidRDefault="00DF3633" w:rsidP="00DF3633">
            <w:pPr>
              <w:jc w:val="center"/>
              <w:rPr>
                <w:ins w:id="94" w:author="Shinpei Ozeki" w:date="2024-11-27T09:36:00Z"/>
                <w:del w:id="95" w:author="Yoshinori Tokimasa" w:date="2024-12-04T16:47:00Z"/>
                <w:rStyle w:val="normaltextrun"/>
                <w:rFonts w:ascii="ＭＳ 明朝" w:hAnsi="ＭＳ 明朝"/>
                <w:szCs w:val="21"/>
              </w:rPr>
            </w:pPr>
            <w:ins w:id="96" w:author="Shinpei Ozeki" w:date="2024-11-27T09:36:00Z">
              <w:del w:id="97" w:author="Yoshinori Tokimasa" w:date="2024-12-04T16:47:00Z">
                <w:r w:rsidDel="00D610DD">
                  <w:rPr>
                    <w:rStyle w:val="normaltextrun"/>
                    <w:rFonts w:ascii="ＭＳ 明朝" w:hAnsi="ＭＳ 明朝" w:hint="eastAsia"/>
                    <w:szCs w:val="21"/>
                  </w:rPr>
                  <w:delText>１成分形</w:delText>
                </w:r>
                <w:r w:rsidDel="00D610DD">
                  <w:rPr>
                    <w:rStyle w:val="eop"/>
                    <w:rFonts w:ascii="ＭＳ 明朝" w:hAnsi="ＭＳ 明朝" w:hint="eastAsia"/>
                    <w:szCs w:val="21"/>
                  </w:rPr>
                  <w:delText> </w:delText>
                </w:r>
              </w:del>
            </w:ins>
          </w:p>
        </w:tc>
        <w:tc>
          <w:tcPr>
            <w:tcW w:w="2408" w:type="dxa"/>
            <w:vAlign w:val="center"/>
          </w:tcPr>
          <w:p w14:paraId="75D2B0B7" w14:textId="07E7CCE7" w:rsidR="00DF3633" w:rsidDel="00D610DD" w:rsidRDefault="00DF3633" w:rsidP="00DF3633">
            <w:pPr>
              <w:jc w:val="left"/>
              <w:rPr>
                <w:ins w:id="98" w:author="Shinpei Ozeki" w:date="2024-11-27T09:36:00Z"/>
                <w:del w:id="99" w:author="Yoshinori Tokimasa" w:date="2024-12-04T16:47:00Z"/>
                <w:rStyle w:val="normaltextrun"/>
                <w:rFonts w:ascii="ＭＳ 明朝" w:hAnsi="ＭＳ 明朝"/>
                <w:sz w:val="18"/>
                <w:szCs w:val="18"/>
              </w:rPr>
            </w:pPr>
            <w:ins w:id="100" w:author="Shinpei Ozeki" w:date="2024-11-27T09:36:00Z">
              <w:del w:id="101" w:author="Yoshinori Tokimasa" w:date="2024-12-04T16:47:00Z">
                <w:r w:rsidDel="00D610DD">
                  <w:rPr>
                    <w:rStyle w:val="normaltextrun"/>
                    <w:rFonts w:ascii="ＭＳ 明朝" w:hAnsi="ＭＳ 明朝" w:hint="eastAsia"/>
                    <w:sz w:val="18"/>
                    <w:szCs w:val="18"/>
                  </w:rPr>
                  <w:delText>１成分形ウレタン防水材</w:delText>
                </w:r>
                <w:r w:rsidDel="00D610DD">
                  <w:rPr>
                    <w:rStyle w:val="eop"/>
                    <w:rFonts w:ascii="ＭＳ 明朝" w:hAnsi="ＭＳ 明朝" w:hint="eastAsia"/>
                    <w:sz w:val="18"/>
                    <w:szCs w:val="18"/>
                  </w:rPr>
                  <w:delText> </w:delText>
                </w:r>
              </w:del>
            </w:ins>
          </w:p>
        </w:tc>
      </w:tr>
      <w:tr w:rsidR="00DF3633" w:rsidRPr="007114FA" w:rsidDel="00D610DD" w14:paraId="70F75DD8" w14:textId="4C95759F" w:rsidTr="00D20037">
        <w:trPr>
          <w:trHeight w:val="794"/>
          <w:jc w:val="center"/>
          <w:del w:id="102" w:author="Yoshinori Tokimasa" w:date="2024-12-04T16:47:00Z"/>
        </w:trPr>
        <w:tc>
          <w:tcPr>
            <w:tcW w:w="2869" w:type="dxa"/>
            <w:vAlign w:val="center"/>
          </w:tcPr>
          <w:p w14:paraId="70F75DD2" w14:textId="7D97C64B" w:rsidR="00DF3633" w:rsidRPr="007114FA" w:rsidDel="00D610DD" w:rsidRDefault="00DF3633" w:rsidP="00DF3633">
            <w:pPr>
              <w:rPr>
                <w:del w:id="103" w:author="Yoshinori Tokimasa" w:date="2024-12-04T16:47:00Z"/>
                <w:rFonts w:ascii="ＭＳ 明朝" w:hAnsi="ＭＳ 明朝"/>
              </w:rPr>
            </w:pPr>
            <w:del w:id="104" w:author="Yoshinori Tokimasa" w:date="2024-12-04T16:47:00Z">
              <w:r w:rsidRPr="007114FA" w:rsidDel="00D610DD">
                <w:rPr>
                  <w:rFonts w:ascii="ＭＳ 明朝" w:hAnsi="ＭＳ 明朝" w:hint="eastAsia"/>
                </w:rPr>
                <w:delText>Ｚｅｒｏ－１ Ｈ専用促進剤</w:delText>
              </w:r>
            </w:del>
          </w:p>
          <w:p w14:paraId="70F75DD3" w14:textId="7101D91F" w:rsidR="00DF3633" w:rsidRPr="007114FA" w:rsidDel="00D610DD" w:rsidRDefault="00DF3633" w:rsidP="00DF3633">
            <w:pPr>
              <w:rPr>
                <w:del w:id="105" w:author="Yoshinori Tokimasa" w:date="2024-12-04T16:47:00Z"/>
                <w:rFonts w:ascii="ＭＳ 明朝" w:hAnsi="ＭＳ 明朝"/>
              </w:rPr>
            </w:pPr>
            <w:del w:id="106" w:author="Yoshinori Tokimasa" w:date="2024-12-04T16:47:00Z">
              <w:r w:rsidRPr="007114FA" w:rsidDel="00D610DD">
                <w:rPr>
                  <w:rFonts w:ascii="ＭＳ 明朝" w:hAnsi="ＭＳ 明朝" w:hint="eastAsia"/>
                </w:rPr>
                <w:delText>Ｃタイプ</w:delText>
              </w:r>
            </w:del>
          </w:p>
        </w:tc>
        <w:tc>
          <w:tcPr>
            <w:tcW w:w="1889" w:type="dxa"/>
            <w:vAlign w:val="center"/>
          </w:tcPr>
          <w:p w14:paraId="70F75DD4" w14:textId="0E015528" w:rsidR="00DF3633" w:rsidRPr="007114FA" w:rsidDel="00D610DD" w:rsidRDefault="00DF3633" w:rsidP="00DF3633">
            <w:pPr>
              <w:jc w:val="right"/>
              <w:rPr>
                <w:del w:id="107" w:author="Yoshinori Tokimasa" w:date="2024-12-04T16:47:00Z"/>
                <w:rFonts w:ascii="ＭＳ 明朝" w:hAnsi="ＭＳ 明朝"/>
              </w:rPr>
            </w:pPr>
            <w:del w:id="108" w:author="Yoshinori Tokimasa" w:date="2024-12-04T16:47:00Z">
              <w:r w:rsidRPr="007114FA" w:rsidDel="00D610DD">
                <w:rPr>
                  <w:rFonts w:ascii="ＭＳ 明朝" w:hAnsi="ＭＳ 明朝" w:hint="eastAsia"/>
                </w:rPr>
                <w:delText>３．３ｋｇ／ポリ瓶</w:delText>
              </w:r>
            </w:del>
          </w:p>
        </w:tc>
        <w:tc>
          <w:tcPr>
            <w:tcW w:w="1536" w:type="dxa"/>
            <w:vAlign w:val="center"/>
          </w:tcPr>
          <w:p w14:paraId="70F75DD5" w14:textId="1C588DAE" w:rsidR="00DF3633" w:rsidRPr="007114FA" w:rsidDel="00D610DD" w:rsidRDefault="00DF3633" w:rsidP="00DF3633">
            <w:pPr>
              <w:jc w:val="center"/>
              <w:rPr>
                <w:del w:id="109" w:author="Yoshinori Tokimasa" w:date="2024-12-04T16:47:00Z"/>
                <w:rFonts w:ascii="ＭＳ 明朝" w:hAnsi="ＭＳ 明朝"/>
              </w:rPr>
            </w:pPr>
            <w:del w:id="110" w:author="Yoshinori Tokimasa" w:date="2024-12-04T16:47:00Z">
              <w:r w:rsidRPr="007114FA" w:rsidDel="00D610DD">
                <w:rPr>
                  <w:rFonts w:ascii="ＭＳ 明朝" w:hAnsi="ＭＳ 明朝" w:hint="eastAsia"/>
                </w:rPr>
                <w:delText>１．３～</w:delText>
              </w:r>
            </w:del>
          </w:p>
          <w:p w14:paraId="70F75DD6" w14:textId="2A60CBD8" w:rsidR="00DF3633" w:rsidRPr="007114FA" w:rsidDel="00D610DD" w:rsidRDefault="00DF3633" w:rsidP="00DF3633">
            <w:pPr>
              <w:jc w:val="center"/>
              <w:rPr>
                <w:del w:id="111" w:author="Yoshinori Tokimasa" w:date="2024-12-04T16:47:00Z"/>
                <w:rFonts w:ascii="ＭＳ 明朝" w:hAnsi="ＭＳ 明朝"/>
              </w:rPr>
            </w:pPr>
            <w:del w:id="112" w:author="Yoshinori Tokimasa" w:date="2024-12-04T16:47:00Z">
              <w:r w:rsidRPr="007114FA" w:rsidDel="00D610DD">
                <w:rPr>
                  <w:rFonts w:ascii="ＭＳ 明朝" w:hAnsi="ＭＳ 明朝" w:hint="eastAsia"/>
                </w:rPr>
                <w:delText>２.０％</w:delText>
              </w:r>
            </w:del>
          </w:p>
        </w:tc>
        <w:tc>
          <w:tcPr>
            <w:tcW w:w="2408" w:type="dxa"/>
            <w:vAlign w:val="center"/>
          </w:tcPr>
          <w:p w14:paraId="70F75DD7" w14:textId="620A9F7D" w:rsidR="00DF3633" w:rsidRPr="007114FA" w:rsidDel="00D610DD" w:rsidRDefault="00DF3633" w:rsidP="00DF3633">
            <w:pPr>
              <w:jc w:val="left"/>
              <w:rPr>
                <w:del w:id="113" w:author="Yoshinori Tokimasa" w:date="2024-12-04T16:47:00Z"/>
                <w:rFonts w:ascii="ＭＳ 明朝" w:hAnsi="ＭＳ 明朝"/>
                <w:sz w:val="18"/>
                <w:szCs w:val="18"/>
              </w:rPr>
            </w:pPr>
            <w:del w:id="114" w:author="Yoshinori Tokimasa" w:date="2024-12-04T16:47:00Z">
              <w:r w:rsidRPr="007114FA" w:rsidDel="00D610DD">
                <w:rPr>
                  <w:rFonts w:ascii="ＭＳ 明朝" w:hAnsi="ＭＳ 明朝" w:hint="eastAsia"/>
                  <w:sz w:val="18"/>
                  <w:szCs w:val="18"/>
                </w:rPr>
                <w:delText>１成分形ウレタン防水材用専用促進剤</w:delText>
              </w:r>
            </w:del>
          </w:p>
        </w:tc>
      </w:tr>
      <w:tr w:rsidR="00DF3633" w:rsidRPr="007114FA" w14:paraId="72E59726" w14:textId="77777777" w:rsidTr="00D20037">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Change w:id="115" w:author="Shinpei Ozeki" w:date="2024-11-27T09:31: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Ex>
          </w:tblPrExChange>
        </w:tblPrEx>
        <w:trPr>
          <w:trHeight w:val="211"/>
          <w:jc w:val="center"/>
          <w:ins w:id="116" w:author="Shinpei Ozeki" w:date="2024-11-27T09:29:00Z"/>
          <w:trPrChange w:id="117" w:author="Shinpei Ozeki" w:date="2024-11-27T09:31:00Z">
            <w:trPr>
              <w:trHeight w:val="435"/>
              <w:jc w:val="center"/>
            </w:trPr>
          </w:trPrChange>
        </w:trPr>
        <w:tc>
          <w:tcPr>
            <w:tcW w:w="2869" w:type="dxa"/>
            <w:vMerge w:val="restart"/>
            <w:tcBorders>
              <w:right w:val="single" w:sz="4" w:space="0" w:color="auto"/>
            </w:tcBorders>
            <w:vAlign w:val="center"/>
            <w:tcPrChange w:id="118" w:author="Shinpei Ozeki" w:date="2024-11-27T09:31:00Z">
              <w:tcPr>
                <w:tcW w:w="2869" w:type="dxa"/>
                <w:vMerge w:val="restart"/>
                <w:tcBorders>
                  <w:right w:val="single" w:sz="4" w:space="0" w:color="auto"/>
                </w:tcBorders>
                <w:vAlign w:val="center"/>
              </w:tcPr>
            </w:tcPrChange>
          </w:tcPr>
          <w:p w14:paraId="22F1AC24" w14:textId="7BD8E7C6" w:rsidR="00DF3633" w:rsidRDefault="00DF3633" w:rsidP="00DF3633">
            <w:pPr>
              <w:rPr>
                <w:ins w:id="119" w:author="Shinpei Ozeki" w:date="2024-11-27T09:29:00Z"/>
                <w:rFonts w:ascii="ＭＳ 明朝" w:hAnsi="ＭＳ 明朝"/>
              </w:rPr>
            </w:pPr>
            <w:ins w:id="120" w:author="Shinpei Ozeki" w:date="2024-11-27T09:29:00Z">
              <w:r>
                <w:rPr>
                  <w:rFonts w:ascii="ＭＳ 明朝" w:hAnsi="ＭＳ 明朝" w:hint="eastAsia"/>
                </w:rPr>
                <w:t>Ｓ</w:t>
              </w:r>
            </w:ins>
            <w:ins w:id="121" w:author="Shinpei Ozeki" w:date="2024-11-27T09:31:00Z">
              <w:r>
                <w:rPr>
                  <w:rFonts w:ascii="ＭＳ 明朝" w:hAnsi="ＭＳ 明朝" w:hint="eastAsia"/>
                </w:rPr>
                <w:t>Ｑ</w:t>
              </w:r>
            </w:ins>
            <w:ins w:id="122" w:author="Shinpei Ozeki" w:date="2024-11-27T09:29:00Z">
              <w:r>
                <w:rPr>
                  <w:rFonts w:ascii="ＭＳ 明朝" w:hAnsi="ＭＳ 明朝" w:hint="eastAsia"/>
                </w:rPr>
                <w:t>トップ・ゼロ</w:t>
              </w:r>
            </w:ins>
          </w:p>
          <w:p w14:paraId="791F43CE" w14:textId="2C65AFE7" w:rsidR="00DF3633" w:rsidRDefault="00DF3633" w:rsidP="00DF3633">
            <w:pPr>
              <w:rPr>
                <w:ins w:id="123" w:author="Shinpei Ozeki" w:date="2024-11-27T09:29:00Z"/>
                <w:rFonts w:ascii="ＭＳ 明朝" w:hAnsi="ＭＳ 明朝"/>
              </w:rPr>
            </w:pPr>
            <w:ins w:id="124" w:author="Shinpei Ozeki" w:date="2024-11-27T09:29:00Z">
              <w:r>
                <w:rPr>
                  <w:rFonts w:ascii="ＭＳ 明朝" w:hAnsi="ＭＳ 明朝" w:hint="eastAsia"/>
                </w:rPr>
                <w:t>（高反射色）</w:t>
              </w:r>
            </w:ins>
          </w:p>
        </w:tc>
        <w:tc>
          <w:tcPr>
            <w:tcW w:w="1889" w:type="dxa"/>
            <w:tcBorders>
              <w:top w:val="single" w:sz="4" w:space="0" w:color="auto"/>
              <w:left w:val="single" w:sz="4" w:space="0" w:color="auto"/>
              <w:bottom w:val="dotted" w:sz="4" w:space="0" w:color="auto"/>
              <w:right w:val="single" w:sz="4" w:space="0" w:color="auto"/>
            </w:tcBorders>
            <w:vAlign w:val="center"/>
            <w:tcPrChange w:id="125" w:author="Shinpei Ozeki" w:date="2024-11-27T09:31:00Z">
              <w:tcPr>
                <w:tcW w:w="1889" w:type="dxa"/>
                <w:tcBorders>
                  <w:top w:val="single" w:sz="4" w:space="0" w:color="auto"/>
                  <w:left w:val="single" w:sz="4" w:space="0" w:color="auto"/>
                  <w:bottom w:val="dotted" w:sz="4" w:space="0" w:color="auto"/>
                  <w:right w:val="single" w:sz="4" w:space="0" w:color="auto"/>
                </w:tcBorders>
                <w:vAlign w:val="center"/>
              </w:tcPr>
            </w:tcPrChange>
          </w:tcPr>
          <w:p w14:paraId="3F793D3B" w14:textId="541A0E0E" w:rsidR="00DF3633" w:rsidRDefault="00DF3633" w:rsidP="00DF3633">
            <w:pPr>
              <w:jc w:val="left"/>
              <w:rPr>
                <w:ins w:id="126" w:author="Shinpei Ozeki" w:date="2024-11-27T09:29:00Z"/>
                <w:rFonts w:ascii="ＭＳ 明朝" w:hAnsi="ＭＳ 明朝"/>
              </w:rPr>
            </w:pPr>
            <w:ins w:id="127" w:author="Shinpei Ozeki" w:date="2024-11-27T09:29:00Z">
              <w:r>
                <w:rPr>
                  <w:rFonts w:ascii="ＭＳ 明朝" w:hAnsi="ＭＳ 明朝" w:hint="eastAsia"/>
                </w:rPr>
                <w:t>１５㎏／セット</w:t>
              </w:r>
            </w:ins>
          </w:p>
        </w:tc>
        <w:tc>
          <w:tcPr>
            <w:tcW w:w="1536" w:type="dxa"/>
            <w:vMerge w:val="restart"/>
            <w:tcBorders>
              <w:left w:val="single" w:sz="4" w:space="0" w:color="auto"/>
            </w:tcBorders>
            <w:vAlign w:val="center"/>
            <w:tcPrChange w:id="128" w:author="Shinpei Ozeki" w:date="2024-11-27T09:31:00Z">
              <w:tcPr>
                <w:tcW w:w="1536" w:type="dxa"/>
                <w:vMerge w:val="restart"/>
                <w:tcBorders>
                  <w:left w:val="single" w:sz="4" w:space="0" w:color="auto"/>
                </w:tcBorders>
                <w:vAlign w:val="center"/>
              </w:tcPr>
            </w:tcPrChange>
          </w:tcPr>
          <w:p w14:paraId="069A0076" w14:textId="77777777" w:rsidR="00DF3633" w:rsidRDefault="00DF3633" w:rsidP="00DF3633">
            <w:pPr>
              <w:jc w:val="center"/>
              <w:rPr>
                <w:ins w:id="129" w:author="Shinpei Ozeki" w:date="2024-11-27T09:29:00Z"/>
                <w:rFonts w:ascii="ＭＳ 明朝" w:hAnsi="ＭＳ 明朝"/>
              </w:rPr>
            </w:pPr>
            <w:ins w:id="130" w:author="Shinpei Ozeki" w:date="2024-11-27T09:29:00Z">
              <w:r>
                <w:rPr>
                  <w:rFonts w:ascii="ＭＳ 明朝" w:hAnsi="ＭＳ 明朝" w:hint="eastAsia"/>
                </w:rPr>
                <w:t>主剤：硬化剤</w:t>
              </w:r>
            </w:ins>
          </w:p>
          <w:p w14:paraId="292EE2F7" w14:textId="5D106C62" w:rsidR="00DF3633" w:rsidRDefault="00DF3633" w:rsidP="00DF3633">
            <w:pPr>
              <w:jc w:val="center"/>
              <w:rPr>
                <w:ins w:id="131" w:author="Shinpei Ozeki" w:date="2024-11-27T09:29:00Z"/>
                <w:rFonts w:ascii="ＭＳ 明朝" w:hAnsi="ＭＳ 明朝"/>
              </w:rPr>
            </w:pPr>
            <w:ins w:id="132" w:author="Shinpei Ozeki" w:date="2024-11-27T09:29:00Z">
              <w:r>
                <w:rPr>
                  <w:rFonts w:ascii="ＭＳ 明朝" w:hAnsi="ＭＳ 明朝" w:hint="eastAsia"/>
                </w:rPr>
                <w:t>＝２：３</w:t>
              </w:r>
            </w:ins>
          </w:p>
        </w:tc>
        <w:tc>
          <w:tcPr>
            <w:tcW w:w="2408" w:type="dxa"/>
            <w:vMerge w:val="restart"/>
            <w:vAlign w:val="center"/>
            <w:tcPrChange w:id="133" w:author="Shinpei Ozeki" w:date="2024-11-27T09:31:00Z">
              <w:tcPr>
                <w:tcW w:w="2408" w:type="dxa"/>
                <w:vMerge w:val="restart"/>
                <w:vAlign w:val="center"/>
              </w:tcPr>
            </w:tcPrChange>
          </w:tcPr>
          <w:p w14:paraId="06C5F21B" w14:textId="624431B4" w:rsidR="00DF3633" w:rsidRDefault="00DF3633" w:rsidP="00DF3633">
            <w:pPr>
              <w:jc w:val="left"/>
              <w:rPr>
                <w:ins w:id="134" w:author="Shinpei Ozeki" w:date="2024-11-27T09:29:00Z"/>
                <w:rFonts w:ascii="ＭＳ 明朝" w:hAnsi="ＭＳ 明朝"/>
                <w:sz w:val="18"/>
                <w:szCs w:val="18"/>
              </w:rPr>
            </w:pPr>
            <w:ins w:id="135" w:author="Shinpei Ozeki" w:date="2024-11-27T09:29:00Z">
              <w:r>
                <w:rPr>
                  <w:rFonts w:ascii="ＭＳ 明朝" w:hAnsi="ＭＳ 明朝" w:hint="eastAsia"/>
                  <w:sz w:val="18"/>
                  <w:szCs w:val="18"/>
                </w:rPr>
                <w:t>２成分形アクリルウレタン樹脂トップコート（弱溶剤系）</w:t>
              </w:r>
            </w:ins>
            <w:ins w:id="136" w:author="Yoshinori Tokimasa" w:date="2024-12-04T16:48:00Z">
              <w:r w:rsidR="00D610DD">
                <w:rPr>
                  <w:rFonts w:ascii="ＭＳ 明朝" w:hAnsi="ＭＳ 明朝" w:hint="eastAsia"/>
                  <w:sz w:val="18"/>
                  <w:szCs w:val="18"/>
                </w:rPr>
                <w:t>速乾タイプ</w:t>
              </w:r>
            </w:ins>
          </w:p>
        </w:tc>
      </w:tr>
      <w:tr w:rsidR="00DF3633" w:rsidRPr="007114FA" w14:paraId="292948A8" w14:textId="77777777" w:rsidTr="00D20037">
        <w:trPr>
          <w:trHeight w:val="435"/>
          <w:jc w:val="center"/>
          <w:ins w:id="137" w:author="Shinpei Ozeki" w:date="2024-11-27T09:29:00Z"/>
        </w:trPr>
        <w:tc>
          <w:tcPr>
            <w:tcW w:w="2869" w:type="dxa"/>
            <w:vMerge/>
            <w:tcBorders>
              <w:right w:val="single" w:sz="4" w:space="0" w:color="auto"/>
            </w:tcBorders>
            <w:vAlign w:val="center"/>
          </w:tcPr>
          <w:p w14:paraId="6C4F9AFA" w14:textId="77777777" w:rsidR="00DF3633" w:rsidRDefault="00DF3633" w:rsidP="00DF3633">
            <w:pPr>
              <w:rPr>
                <w:ins w:id="138" w:author="Shinpei Ozeki" w:date="2024-11-27T09:29:00Z"/>
                <w:rFonts w:ascii="ＭＳ 明朝" w:hAnsi="ＭＳ 明朝"/>
              </w:rPr>
            </w:pPr>
          </w:p>
        </w:tc>
        <w:tc>
          <w:tcPr>
            <w:tcW w:w="1889" w:type="dxa"/>
            <w:tcBorders>
              <w:top w:val="dotted" w:sz="4" w:space="0" w:color="auto"/>
              <w:left w:val="single" w:sz="4" w:space="0" w:color="auto"/>
              <w:bottom w:val="dotted" w:sz="4" w:space="0" w:color="auto"/>
              <w:right w:val="single" w:sz="4" w:space="0" w:color="auto"/>
            </w:tcBorders>
            <w:vAlign w:val="center"/>
          </w:tcPr>
          <w:p w14:paraId="2EFB8CD9" w14:textId="77777777" w:rsidR="00DF3633" w:rsidRDefault="00DF3633" w:rsidP="00DF3633">
            <w:pPr>
              <w:wordWrap w:val="0"/>
              <w:jc w:val="right"/>
              <w:rPr>
                <w:ins w:id="139" w:author="Shinpei Ozeki" w:date="2024-11-27T09:31:00Z"/>
                <w:rFonts w:ascii="ＭＳ 明朝" w:hAnsi="ＭＳ 明朝"/>
              </w:rPr>
            </w:pPr>
            <w:ins w:id="140" w:author="Shinpei Ozeki" w:date="2024-11-27T09:31:00Z">
              <w:r>
                <w:rPr>
                  <w:rFonts w:ascii="ＭＳ 明朝" w:hAnsi="ＭＳ 明朝" w:hint="eastAsia"/>
                </w:rPr>
                <w:t>主　剤　６㎏／缶</w:t>
              </w:r>
            </w:ins>
          </w:p>
          <w:p w14:paraId="44F95F6F" w14:textId="035724CC" w:rsidR="00DF3633" w:rsidRDefault="00DF3633" w:rsidP="00DF3633">
            <w:pPr>
              <w:jc w:val="left"/>
              <w:rPr>
                <w:ins w:id="141" w:author="Shinpei Ozeki" w:date="2024-11-27T09:29:00Z"/>
                <w:rFonts w:ascii="ＭＳ 明朝" w:hAnsi="ＭＳ 明朝"/>
              </w:rPr>
            </w:pPr>
            <w:ins w:id="142" w:author="Shinpei Ozeki" w:date="2024-11-27T09:31:00Z">
              <w:r>
                <w:rPr>
                  <w:rFonts w:ascii="ＭＳ 明朝" w:hAnsi="ＭＳ 明朝" w:hint="eastAsia"/>
                </w:rPr>
                <w:t>硬化剤　９㎏／缶</w:t>
              </w:r>
            </w:ins>
          </w:p>
        </w:tc>
        <w:tc>
          <w:tcPr>
            <w:tcW w:w="1536" w:type="dxa"/>
            <w:vMerge/>
            <w:tcBorders>
              <w:left w:val="single" w:sz="4" w:space="0" w:color="auto"/>
            </w:tcBorders>
            <w:vAlign w:val="center"/>
          </w:tcPr>
          <w:p w14:paraId="2DCEED7B" w14:textId="77777777" w:rsidR="00DF3633" w:rsidRDefault="00DF3633" w:rsidP="00DF3633">
            <w:pPr>
              <w:jc w:val="center"/>
              <w:rPr>
                <w:ins w:id="143" w:author="Shinpei Ozeki" w:date="2024-11-27T09:29:00Z"/>
                <w:rFonts w:ascii="ＭＳ 明朝" w:hAnsi="ＭＳ 明朝"/>
              </w:rPr>
            </w:pPr>
          </w:p>
        </w:tc>
        <w:tc>
          <w:tcPr>
            <w:tcW w:w="2408" w:type="dxa"/>
            <w:vMerge/>
            <w:vAlign w:val="center"/>
          </w:tcPr>
          <w:p w14:paraId="76795E73" w14:textId="77777777" w:rsidR="00DF3633" w:rsidRDefault="00DF3633" w:rsidP="00DF3633">
            <w:pPr>
              <w:jc w:val="left"/>
              <w:rPr>
                <w:ins w:id="144" w:author="Shinpei Ozeki" w:date="2024-11-27T09:29:00Z"/>
                <w:rFonts w:ascii="ＭＳ 明朝" w:hAnsi="ＭＳ 明朝"/>
                <w:sz w:val="18"/>
                <w:szCs w:val="18"/>
              </w:rPr>
            </w:pPr>
          </w:p>
        </w:tc>
      </w:tr>
      <w:tr w:rsidR="00DF3633" w:rsidRPr="007114FA" w14:paraId="70F75DEC" w14:textId="77777777" w:rsidTr="00D20037">
        <w:trPr>
          <w:trHeight w:val="225"/>
          <w:jc w:val="center"/>
        </w:trPr>
        <w:tc>
          <w:tcPr>
            <w:tcW w:w="2869" w:type="dxa"/>
            <w:vMerge w:val="restart"/>
            <w:tcBorders>
              <w:top w:val="single" w:sz="4" w:space="0" w:color="auto"/>
            </w:tcBorders>
            <w:vAlign w:val="center"/>
          </w:tcPr>
          <w:p w14:paraId="70F75DE6" w14:textId="77777777" w:rsidR="00DF3633" w:rsidRPr="007114FA" w:rsidRDefault="00DF3633" w:rsidP="00DF3633">
            <w:pPr>
              <w:rPr>
                <w:rFonts w:ascii="ＭＳ 明朝" w:hAnsi="ＭＳ 明朝"/>
              </w:rPr>
            </w:pPr>
            <w:r w:rsidRPr="007114FA">
              <w:rPr>
                <w:rFonts w:ascii="ＭＳ 明朝" w:hAnsi="ＭＳ 明朝" w:hint="eastAsia"/>
              </w:rPr>
              <w:t>ＡＳトップ・ゼロ</w:t>
            </w:r>
          </w:p>
          <w:p w14:paraId="70F75DE7" w14:textId="77777777" w:rsidR="00DF3633" w:rsidRPr="007114FA" w:rsidRDefault="00DF3633" w:rsidP="00DF3633">
            <w:pPr>
              <w:rPr>
                <w:rFonts w:ascii="ＭＳ 明朝" w:hAnsi="ＭＳ 明朝"/>
              </w:rPr>
            </w:pPr>
            <w:r w:rsidRPr="007114FA">
              <w:rPr>
                <w:rFonts w:ascii="ＭＳ 明朝" w:hAnsi="ＭＳ 明朝" w:hint="eastAsia"/>
              </w:rPr>
              <w:t>（高反射色）</w:t>
            </w:r>
          </w:p>
        </w:tc>
        <w:tc>
          <w:tcPr>
            <w:tcW w:w="1889" w:type="dxa"/>
            <w:tcBorders>
              <w:top w:val="single" w:sz="4" w:space="0" w:color="auto"/>
              <w:bottom w:val="dotted" w:sz="4" w:space="0" w:color="auto"/>
            </w:tcBorders>
            <w:vAlign w:val="center"/>
          </w:tcPr>
          <w:p w14:paraId="70F75DE8" w14:textId="77777777" w:rsidR="00DF3633" w:rsidRPr="007114FA" w:rsidRDefault="00DF3633" w:rsidP="00DF3633">
            <w:pPr>
              <w:jc w:val="left"/>
              <w:rPr>
                <w:rFonts w:ascii="ＭＳ 明朝" w:hAnsi="ＭＳ 明朝"/>
              </w:rPr>
            </w:pPr>
            <w:r w:rsidRPr="007114FA">
              <w:rPr>
                <w:rFonts w:ascii="ＭＳ 明朝" w:hAnsi="ＭＳ 明朝" w:hint="eastAsia"/>
              </w:rPr>
              <w:t>１５㎏／セット</w:t>
            </w:r>
          </w:p>
        </w:tc>
        <w:tc>
          <w:tcPr>
            <w:tcW w:w="1536" w:type="dxa"/>
            <w:vMerge w:val="restart"/>
            <w:vAlign w:val="center"/>
          </w:tcPr>
          <w:p w14:paraId="70F75DE9" w14:textId="77777777" w:rsidR="00DF3633" w:rsidRPr="007114FA" w:rsidRDefault="00DF3633" w:rsidP="00DF3633">
            <w:pPr>
              <w:jc w:val="center"/>
              <w:rPr>
                <w:rFonts w:ascii="ＭＳ 明朝" w:hAnsi="ＭＳ 明朝"/>
              </w:rPr>
            </w:pPr>
            <w:r w:rsidRPr="007114FA">
              <w:rPr>
                <w:rFonts w:ascii="ＭＳ 明朝" w:hAnsi="ＭＳ 明朝" w:hint="eastAsia"/>
              </w:rPr>
              <w:t>主剤：硬化剤</w:t>
            </w:r>
          </w:p>
          <w:p w14:paraId="70F75DEA" w14:textId="77777777" w:rsidR="00DF3633" w:rsidRPr="007114FA" w:rsidRDefault="00DF3633" w:rsidP="00DF3633">
            <w:pPr>
              <w:jc w:val="center"/>
              <w:rPr>
                <w:rFonts w:ascii="ＭＳ 明朝" w:hAnsi="ＭＳ 明朝"/>
              </w:rPr>
            </w:pPr>
            <w:r w:rsidRPr="007114FA">
              <w:rPr>
                <w:rFonts w:ascii="ＭＳ 明朝" w:hAnsi="ＭＳ 明朝" w:hint="eastAsia"/>
              </w:rPr>
              <w:t>＝２：３</w:t>
            </w:r>
          </w:p>
        </w:tc>
        <w:tc>
          <w:tcPr>
            <w:tcW w:w="2408" w:type="dxa"/>
            <w:vMerge w:val="restart"/>
            <w:vAlign w:val="center"/>
          </w:tcPr>
          <w:p w14:paraId="70F75DEB" w14:textId="77777777" w:rsidR="00DF3633" w:rsidRPr="007114FA" w:rsidRDefault="00DF3633" w:rsidP="00DF3633">
            <w:pPr>
              <w:jc w:val="left"/>
              <w:rPr>
                <w:rFonts w:ascii="ＭＳ 明朝" w:hAnsi="ＭＳ 明朝"/>
                <w:sz w:val="18"/>
                <w:szCs w:val="18"/>
              </w:rPr>
            </w:pPr>
            <w:r w:rsidRPr="007114FA">
              <w:rPr>
                <w:rFonts w:ascii="ＭＳ 明朝" w:hAnsi="ＭＳ 明朝" w:hint="eastAsia"/>
                <w:sz w:val="18"/>
                <w:szCs w:val="18"/>
              </w:rPr>
              <w:t>２成分形アクリルシリコン樹脂トップコート（弱溶剤系）</w:t>
            </w:r>
          </w:p>
        </w:tc>
      </w:tr>
      <w:tr w:rsidR="00DF3633" w:rsidRPr="007114FA" w14:paraId="70F75DF2" w14:textId="77777777" w:rsidTr="00D20037">
        <w:trPr>
          <w:trHeight w:val="830"/>
          <w:jc w:val="center"/>
        </w:trPr>
        <w:tc>
          <w:tcPr>
            <w:tcW w:w="2869" w:type="dxa"/>
            <w:vMerge/>
            <w:tcBorders>
              <w:bottom w:val="single" w:sz="4" w:space="0" w:color="auto"/>
            </w:tcBorders>
            <w:vAlign w:val="center"/>
          </w:tcPr>
          <w:p w14:paraId="70F75DED" w14:textId="77777777" w:rsidR="00DF3633" w:rsidRPr="007114FA" w:rsidRDefault="00DF3633" w:rsidP="00DF3633">
            <w:pPr>
              <w:rPr>
                <w:rFonts w:ascii="ＭＳ 明朝" w:hAnsi="ＭＳ 明朝"/>
              </w:rPr>
            </w:pPr>
          </w:p>
        </w:tc>
        <w:tc>
          <w:tcPr>
            <w:tcW w:w="1889" w:type="dxa"/>
            <w:tcBorders>
              <w:top w:val="dotted" w:sz="4" w:space="0" w:color="auto"/>
              <w:bottom w:val="single" w:sz="4" w:space="0" w:color="auto"/>
            </w:tcBorders>
            <w:vAlign w:val="center"/>
          </w:tcPr>
          <w:p w14:paraId="70F75DEE" w14:textId="77777777" w:rsidR="00DF3633" w:rsidRPr="007114FA" w:rsidRDefault="00DF3633" w:rsidP="00DF3633">
            <w:pPr>
              <w:jc w:val="right"/>
              <w:rPr>
                <w:rFonts w:ascii="ＭＳ 明朝" w:hAnsi="ＭＳ 明朝"/>
              </w:rPr>
            </w:pPr>
            <w:r w:rsidRPr="007114FA">
              <w:rPr>
                <w:rFonts w:ascii="ＭＳ 明朝" w:hAnsi="ＭＳ 明朝" w:hint="eastAsia"/>
              </w:rPr>
              <w:t>主　剤　６㎏／缶</w:t>
            </w:r>
          </w:p>
          <w:p w14:paraId="70F75DEF" w14:textId="77777777" w:rsidR="00DF3633" w:rsidRPr="007114FA" w:rsidRDefault="00DF3633" w:rsidP="00DF3633">
            <w:pPr>
              <w:jc w:val="right"/>
              <w:rPr>
                <w:rFonts w:ascii="ＭＳ 明朝" w:hAnsi="ＭＳ 明朝"/>
              </w:rPr>
            </w:pPr>
            <w:r w:rsidRPr="007114FA">
              <w:rPr>
                <w:rFonts w:ascii="ＭＳ 明朝" w:hAnsi="ＭＳ 明朝" w:hint="eastAsia"/>
              </w:rPr>
              <w:t>硬化剤　９㎏／缶</w:t>
            </w:r>
          </w:p>
        </w:tc>
        <w:tc>
          <w:tcPr>
            <w:tcW w:w="1536" w:type="dxa"/>
            <w:vMerge/>
            <w:vAlign w:val="center"/>
          </w:tcPr>
          <w:p w14:paraId="70F75DF0" w14:textId="77777777" w:rsidR="00DF3633" w:rsidRPr="007114FA" w:rsidRDefault="00DF3633" w:rsidP="00DF3633">
            <w:pPr>
              <w:jc w:val="center"/>
              <w:rPr>
                <w:rFonts w:ascii="ＭＳ 明朝" w:hAnsi="ＭＳ 明朝"/>
              </w:rPr>
            </w:pPr>
          </w:p>
        </w:tc>
        <w:tc>
          <w:tcPr>
            <w:tcW w:w="2408" w:type="dxa"/>
            <w:vMerge/>
            <w:vAlign w:val="center"/>
          </w:tcPr>
          <w:p w14:paraId="70F75DF1" w14:textId="77777777" w:rsidR="00DF3633" w:rsidRPr="007114FA" w:rsidRDefault="00DF3633" w:rsidP="00DF3633">
            <w:pPr>
              <w:jc w:val="left"/>
              <w:rPr>
                <w:rFonts w:ascii="ＭＳ 明朝" w:hAnsi="ＭＳ 明朝"/>
                <w:sz w:val="18"/>
                <w:szCs w:val="18"/>
              </w:rPr>
            </w:pPr>
          </w:p>
        </w:tc>
      </w:tr>
      <w:tr w:rsidR="00DF3633" w:rsidRPr="007114FA" w14:paraId="70F75DF9" w14:textId="77777777" w:rsidTr="00D20037">
        <w:trPr>
          <w:trHeight w:val="215"/>
          <w:jc w:val="center"/>
        </w:trPr>
        <w:tc>
          <w:tcPr>
            <w:tcW w:w="2869" w:type="dxa"/>
            <w:vMerge w:val="restart"/>
            <w:vAlign w:val="center"/>
          </w:tcPr>
          <w:p w14:paraId="70F75DF3" w14:textId="77777777" w:rsidR="00DF3633" w:rsidRDefault="00DF3633" w:rsidP="00DF3633">
            <w:pPr>
              <w:rPr>
                <w:rFonts w:ascii="ＭＳ 明朝" w:hAnsi="ＭＳ 明朝"/>
              </w:rPr>
            </w:pPr>
            <w:bookmarkStart w:id="145" w:name="_Hlk117616248"/>
            <w:r>
              <w:rPr>
                <w:rFonts w:ascii="ＭＳ 明朝" w:hAnsi="ＭＳ 明朝" w:hint="eastAsia"/>
              </w:rPr>
              <w:t>フッ素スーパートップ・ゼロ</w:t>
            </w:r>
          </w:p>
          <w:p w14:paraId="70F75DF4" w14:textId="77777777" w:rsidR="00DF3633" w:rsidRPr="007114FA" w:rsidRDefault="00DF3633" w:rsidP="00DF3633">
            <w:pPr>
              <w:rPr>
                <w:rFonts w:ascii="ＭＳ 明朝" w:hAnsi="ＭＳ 明朝"/>
              </w:rPr>
            </w:pPr>
            <w:r w:rsidRPr="007114FA">
              <w:rPr>
                <w:rFonts w:ascii="ＭＳ 明朝" w:hAnsi="ＭＳ 明朝" w:hint="eastAsia"/>
              </w:rPr>
              <w:t>（高反射色）</w:t>
            </w:r>
          </w:p>
        </w:tc>
        <w:tc>
          <w:tcPr>
            <w:tcW w:w="1889" w:type="dxa"/>
            <w:tcBorders>
              <w:top w:val="dotted" w:sz="4" w:space="0" w:color="auto"/>
              <w:bottom w:val="dotted" w:sz="4" w:space="0" w:color="auto"/>
            </w:tcBorders>
            <w:vAlign w:val="center"/>
          </w:tcPr>
          <w:p w14:paraId="70F75DF5" w14:textId="77777777" w:rsidR="00DF3633" w:rsidRPr="007114FA" w:rsidRDefault="00DF3633" w:rsidP="00DF3633">
            <w:pPr>
              <w:jc w:val="right"/>
              <w:rPr>
                <w:rFonts w:ascii="ＭＳ 明朝" w:hAnsi="ＭＳ 明朝"/>
              </w:rPr>
            </w:pPr>
            <w:r w:rsidRPr="007114FA">
              <w:rPr>
                <w:rFonts w:ascii="ＭＳ 明朝" w:hAnsi="ＭＳ 明朝" w:hint="eastAsia"/>
              </w:rPr>
              <w:t>１</w:t>
            </w:r>
            <w:r>
              <w:rPr>
                <w:rFonts w:ascii="ＭＳ 明朝" w:hAnsi="ＭＳ 明朝" w:hint="eastAsia"/>
              </w:rPr>
              <w:t>０</w:t>
            </w:r>
            <w:r w:rsidRPr="007114FA">
              <w:rPr>
                <w:rFonts w:ascii="ＭＳ 明朝" w:hAnsi="ＭＳ 明朝" w:hint="eastAsia"/>
              </w:rPr>
              <w:t>㎏／セット</w:t>
            </w:r>
          </w:p>
        </w:tc>
        <w:tc>
          <w:tcPr>
            <w:tcW w:w="1536" w:type="dxa"/>
            <w:vMerge w:val="restart"/>
            <w:vAlign w:val="center"/>
          </w:tcPr>
          <w:p w14:paraId="70F75DF6" w14:textId="77777777" w:rsidR="00DF3633" w:rsidRPr="007114FA" w:rsidRDefault="00DF3633" w:rsidP="00DF3633">
            <w:pPr>
              <w:jc w:val="center"/>
              <w:rPr>
                <w:rFonts w:ascii="ＭＳ 明朝" w:hAnsi="ＭＳ 明朝"/>
              </w:rPr>
            </w:pPr>
            <w:r w:rsidRPr="007114FA">
              <w:rPr>
                <w:rFonts w:ascii="ＭＳ 明朝" w:hAnsi="ＭＳ 明朝" w:hint="eastAsia"/>
              </w:rPr>
              <w:t>主剤：硬化剤</w:t>
            </w:r>
          </w:p>
          <w:p w14:paraId="70F75DF7" w14:textId="77777777" w:rsidR="00DF3633" w:rsidRPr="007114FA" w:rsidRDefault="00DF3633" w:rsidP="00DF3633">
            <w:pPr>
              <w:jc w:val="center"/>
              <w:rPr>
                <w:rFonts w:ascii="ＭＳ 明朝" w:hAnsi="ＭＳ 明朝"/>
              </w:rPr>
            </w:pPr>
            <w:r w:rsidRPr="007114FA">
              <w:rPr>
                <w:rFonts w:ascii="ＭＳ 明朝" w:hAnsi="ＭＳ 明朝" w:hint="eastAsia"/>
              </w:rPr>
              <w:t>＝２：３</w:t>
            </w:r>
          </w:p>
        </w:tc>
        <w:tc>
          <w:tcPr>
            <w:tcW w:w="2408" w:type="dxa"/>
            <w:vMerge w:val="restart"/>
            <w:vAlign w:val="center"/>
          </w:tcPr>
          <w:p w14:paraId="70F75DF8" w14:textId="77777777" w:rsidR="00DF3633" w:rsidRPr="007114FA" w:rsidRDefault="00DF3633" w:rsidP="00DF3633">
            <w:pPr>
              <w:jc w:val="left"/>
              <w:rPr>
                <w:rFonts w:ascii="ＭＳ 明朝" w:hAnsi="ＭＳ 明朝"/>
                <w:sz w:val="18"/>
                <w:szCs w:val="18"/>
              </w:rPr>
            </w:pPr>
            <w:r w:rsidRPr="007114FA">
              <w:rPr>
                <w:rFonts w:ascii="ＭＳ 明朝" w:hAnsi="ＭＳ 明朝" w:hint="eastAsia"/>
                <w:sz w:val="18"/>
                <w:szCs w:val="18"/>
              </w:rPr>
              <w:t>２成分形</w:t>
            </w:r>
            <w:r>
              <w:rPr>
                <w:rFonts w:ascii="ＭＳ 明朝" w:hAnsi="ＭＳ 明朝" w:hint="eastAsia"/>
                <w:sz w:val="18"/>
                <w:szCs w:val="18"/>
              </w:rPr>
              <w:t>フッ素</w:t>
            </w:r>
            <w:r w:rsidRPr="007114FA">
              <w:rPr>
                <w:rFonts w:ascii="ＭＳ 明朝" w:hAnsi="ＭＳ 明朝" w:hint="eastAsia"/>
                <w:sz w:val="18"/>
                <w:szCs w:val="18"/>
              </w:rPr>
              <w:t>樹脂トップコート（弱溶剤系）</w:t>
            </w:r>
          </w:p>
        </w:tc>
      </w:tr>
      <w:bookmarkEnd w:id="145"/>
      <w:tr w:rsidR="00DF3633" w:rsidRPr="007114FA" w14:paraId="70F75DFF" w14:textId="77777777" w:rsidTr="00D20037">
        <w:trPr>
          <w:trHeight w:val="830"/>
          <w:jc w:val="center"/>
        </w:trPr>
        <w:tc>
          <w:tcPr>
            <w:tcW w:w="2869" w:type="dxa"/>
            <w:vMerge/>
            <w:tcBorders>
              <w:bottom w:val="single" w:sz="4" w:space="0" w:color="auto"/>
            </w:tcBorders>
            <w:vAlign w:val="center"/>
          </w:tcPr>
          <w:p w14:paraId="70F75DFA" w14:textId="77777777" w:rsidR="00DF3633" w:rsidRPr="007114FA" w:rsidRDefault="00DF3633" w:rsidP="00DF3633">
            <w:pPr>
              <w:rPr>
                <w:rFonts w:ascii="ＭＳ 明朝" w:hAnsi="ＭＳ 明朝"/>
              </w:rPr>
            </w:pPr>
          </w:p>
        </w:tc>
        <w:tc>
          <w:tcPr>
            <w:tcW w:w="1889" w:type="dxa"/>
            <w:tcBorders>
              <w:top w:val="dotted" w:sz="4" w:space="0" w:color="auto"/>
              <w:bottom w:val="single" w:sz="4" w:space="0" w:color="auto"/>
            </w:tcBorders>
            <w:vAlign w:val="center"/>
          </w:tcPr>
          <w:p w14:paraId="70F75DFB" w14:textId="77777777" w:rsidR="00DF3633" w:rsidRPr="007114FA" w:rsidRDefault="00DF3633" w:rsidP="00DF3633">
            <w:pPr>
              <w:jc w:val="right"/>
              <w:rPr>
                <w:rFonts w:ascii="ＭＳ 明朝" w:hAnsi="ＭＳ 明朝"/>
              </w:rPr>
            </w:pPr>
            <w:r w:rsidRPr="007114FA">
              <w:rPr>
                <w:rFonts w:ascii="ＭＳ 明朝" w:hAnsi="ＭＳ 明朝" w:hint="eastAsia"/>
              </w:rPr>
              <w:t xml:space="preserve">主　剤　</w:t>
            </w:r>
            <w:r>
              <w:rPr>
                <w:rFonts w:ascii="ＭＳ 明朝" w:hAnsi="ＭＳ 明朝" w:hint="eastAsia"/>
              </w:rPr>
              <w:t>４</w:t>
            </w:r>
            <w:r w:rsidRPr="007114FA">
              <w:rPr>
                <w:rFonts w:ascii="ＭＳ 明朝" w:hAnsi="ＭＳ 明朝" w:hint="eastAsia"/>
              </w:rPr>
              <w:t>㎏／缶</w:t>
            </w:r>
          </w:p>
          <w:p w14:paraId="70F75DFC" w14:textId="77777777" w:rsidR="00DF3633" w:rsidRPr="007114FA" w:rsidRDefault="00DF3633" w:rsidP="00DF3633">
            <w:pPr>
              <w:jc w:val="right"/>
              <w:rPr>
                <w:rFonts w:ascii="ＭＳ 明朝" w:hAnsi="ＭＳ 明朝"/>
              </w:rPr>
            </w:pPr>
            <w:r w:rsidRPr="007114FA">
              <w:rPr>
                <w:rFonts w:ascii="ＭＳ 明朝" w:hAnsi="ＭＳ 明朝" w:hint="eastAsia"/>
              </w:rPr>
              <w:t xml:space="preserve">硬化剤　</w:t>
            </w:r>
            <w:r>
              <w:rPr>
                <w:rFonts w:ascii="ＭＳ 明朝" w:hAnsi="ＭＳ 明朝" w:hint="eastAsia"/>
              </w:rPr>
              <w:t>６</w:t>
            </w:r>
            <w:r w:rsidRPr="007114FA">
              <w:rPr>
                <w:rFonts w:ascii="ＭＳ 明朝" w:hAnsi="ＭＳ 明朝" w:hint="eastAsia"/>
              </w:rPr>
              <w:t>㎏／缶</w:t>
            </w:r>
          </w:p>
        </w:tc>
        <w:tc>
          <w:tcPr>
            <w:tcW w:w="1536" w:type="dxa"/>
            <w:vMerge/>
            <w:vAlign w:val="center"/>
          </w:tcPr>
          <w:p w14:paraId="70F75DFD" w14:textId="77777777" w:rsidR="00DF3633" w:rsidRPr="007114FA" w:rsidRDefault="00DF3633" w:rsidP="00DF3633">
            <w:pPr>
              <w:jc w:val="center"/>
              <w:rPr>
                <w:rFonts w:ascii="ＭＳ 明朝" w:hAnsi="ＭＳ 明朝"/>
              </w:rPr>
            </w:pPr>
          </w:p>
        </w:tc>
        <w:tc>
          <w:tcPr>
            <w:tcW w:w="2408" w:type="dxa"/>
            <w:vMerge/>
            <w:vAlign w:val="center"/>
          </w:tcPr>
          <w:p w14:paraId="70F75DFE" w14:textId="77777777" w:rsidR="00DF3633" w:rsidRPr="007114FA" w:rsidRDefault="00DF3633" w:rsidP="00DF3633">
            <w:pPr>
              <w:jc w:val="left"/>
              <w:rPr>
                <w:rFonts w:ascii="ＭＳ 明朝" w:hAnsi="ＭＳ 明朝"/>
                <w:sz w:val="18"/>
                <w:szCs w:val="18"/>
              </w:rPr>
            </w:pPr>
          </w:p>
        </w:tc>
      </w:tr>
      <w:tr w:rsidR="00DF3633" w:rsidRPr="007114FA" w14:paraId="70F75E04" w14:textId="77777777" w:rsidTr="00D20037">
        <w:trPr>
          <w:trHeight w:val="842"/>
          <w:jc w:val="center"/>
        </w:trPr>
        <w:tc>
          <w:tcPr>
            <w:tcW w:w="2869" w:type="dxa"/>
            <w:tcBorders>
              <w:bottom w:val="single" w:sz="4" w:space="0" w:color="auto"/>
            </w:tcBorders>
            <w:vAlign w:val="center"/>
          </w:tcPr>
          <w:p w14:paraId="07CCA57B" w14:textId="77777777" w:rsidR="00DF3633" w:rsidRDefault="00DF3633" w:rsidP="00DF3633">
            <w:pPr>
              <w:rPr>
                <w:ins w:id="146" w:author="Yoshinori Tokimasa" w:date="2024-12-04T17:32:00Z"/>
                <w:rFonts w:ascii="ＭＳ 明朝" w:hAnsi="ＭＳ 明朝"/>
              </w:rPr>
            </w:pPr>
            <w:r>
              <w:rPr>
                <w:rFonts w:ascii="ＭＳ 明朝" w:hAnsi="ＭＳ 明朝" w:hint="eastAsia"/>
              </w:rPr>
              <w:t>オートップ・ワン</w:t>
            </w:r>
          </w:p>
          <w:p w14:paraId="70F75E00" w14:textId="2DDF4548" w:rsidR="002E3076" w:rsidRPr="007114FA" w:rsidRDefault="002E3076" w:rsidP="00DF3633">
            <w:pPr>
              <w:rPr>
                <w:rFonts w:ascii="ＭＳ 明朝" w:hAnsi="ＭＳ 明朝"/>
              </w:rPr>
            </w:pPr>
            <w:ins w:id="147" w:author="Yoshinori Tokimasa" w:date="2024-12-04T17:32:00Z">
              <w:r>
                <w:rPr>
                  <w:rFonts w:ascii="ＭＳ 明朝" w:hAnsi="ＭＳ 明朝" w:hint="eastAsia"/>
                </w:rPr>
                <w:t>（高反射色）</w:t>
              </w:r>
            </w:ins>
          </w:p>
        </w:tc>
        <w:tc>
          <w:tcPr>
            <w:tcW w:w="1889" w:type="dxa"/>
            <w:tcBorders>
              <w:top w:val="dotted" w:sz="4" w:space="0" w:color="auto"/>
              <w:bottom w:val="single" w:sz="4" w:space="0" w:color="auto"/>
            </w:tcBorders>
            <w:vAlign w:val="center"/>
          </w:tcPr>
          <w:p w14:paraId="70F75E01" w14:textId="77777777" w:rsidR="00DF3633" w:rsidRPr="007114FA" w:rsidRDefault="00DF3633" w:rsidP="00DF3633">
            <w:pPr>
              <w:jc w:val="right"/>
              <w:rPr>
                <w:rFonts w:ascii="ＭＳ 明朝" w:hAnsi="ＭＳ 明朝"/>
              </w:rPr>
            </w:pPr>
            <w:r>
              <w:rPr>
                <w:rFonts w:ascii="ＭＳ 明朝" w:hAnsi="ＭＳ 明朝" w:hint="eastAsia"/>
              </w:rPr>
              <w:t>１５㎏／缶</w:t>
            </w:r>
          </w:p>
        </w:tc>
        <w:tc>
          <w:tcPr>
            <w:tcW w:w="1536" w:type="dxa"/>
            <w:vAlign w:val="center"/>
          </w:tcPr>
          <w:p w14:paraId="70F75E02" w14:textId="77777777" w:rsidR="00DF3633" w:rsidRPr="007114FA" w:rsidRDefault="00DF3633" w:rsidP="00DF3633">
            <w:pPr>
              <w:jc w:val="center"/>
              <w:rPr>
                <w:rFonts w:ascii="ＭＳ 明朝" w:hAnsi="ＭＳ 明朝"/>
              </w:rPr>
            </w:pPr>
            <w:r>
              <w:rPr>
                <w:rFonts w:ascii="ＭＳ 明朝" w:hAnsi="ＭＳ 明朝" w:hint="eastAsia"/>
              </w:rPr>
              <w:t>１成分形</w:t>
            </w:r>
          </w:p>
        </w:tc>
        <w:tc>
          <w:tcPr>
            <w:tcW w:w="2408" w:type="dxa"/>
            <w:vAlign w:val="center"/>
          </w:tcPr>
          <w:p w14:paraId="70F75E03" w14:textId="77777777" w:rsidR="00DF3633" w:rsidRPr="007114FA" w:rsidRDefault="00DF3633" w:rsidP="00DF3633">
            <w:pPr>
              <w:jc w:val="left"/>
              <w:rPr>
                <w:rFonts w:ascii="ＭＳ 明朝" w:hAnsi="ＭＳ 明朝"/>
                <w:sz w:val="18"/>
                <w:szCs w:val="18"/>
              </w:rPr>
            </w:pPr>
            <w:r>
              <w:rPr>
                <w:rFonts w:ascii="ＭＳ 明朝" w:hAnsi="ＭＳ 明朝" w:hint="eastAsia"/>
                <w:sz w:val="18"/>
                <w:szCs w:val="18"/>
              </w:rPr>
              <w:t>１成分形アクリルウレタン樹脂トップコート（水系）</w:t>
            </w:r>
          </w:p>
        </w:tc>
      </w:tr>
    </w:tbl>
    <w:p w14:paraId="70F75E20" w14:textId="77777777" w:rsidR="0017569C" w:rsidRPr="007114FA" w:rsidRDefault="00D77FDE" w:rsidP="0017569C">
      <w:pPr>
        <w:rPr>
          <w:rFonts w:ascii="ＭＳ 明朝" w:hAnsi="ＭＳ 明朝"/>
          <w:b/>
          <w:bCs/>
        </w:rPr>
      </w:pPr>
      <w:r w:rsidRPr="007114FA">
        <w:rPr>
          <w:rFonts w:ascii="ＭＳ 明朝" w:hAnsi="ＭＳ 明朝"/>
          <w:b/>
          <w:bCs/>
        </w:rPr>
        <w:br w:type="page"/>
      </w:r>
      <w:r w:rsidR="00DE56A8" w:rsidRPr="007114FA">
        <w:rPr>
          <w:rFonts w:ascii="ＭＳ 明朝" w:hAnsi="ＭＳ 明朝" w:hint="eastAsia"/>
          <w:b/>
          <w:bCs/>
        </w:rPr>
        <w:lastRenderedPageBreak/>
        <w:t>施工</w:t>
      </w:r>
      <w:r w:rsidR="00CB47DD" w:rsidRPr="007114FA">
        <w:rPr>
          <w:rFonts w:ascii="ＭＳ 明朝" w:hAnsi="ＭＳ 明朝" w:hint="eastAsia"/>
          <w:b/>
          <w:bCs/>
        </w:rPr>
        <w:t>の流れ</w:t>
      </w:r>
    </w:p>
    <w:p w14:paraId="70F75E21" w14:textId="77777777" w:rsidR="0017569C" w:rsidRPr="007114FA" w:rsidRDefault="0017569C" w:rsidP="0017569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7114FA" w14:paraId="70F75E24"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0F75E22" w14:textId="77777777"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平場面：</w:t>
            </w:r>
            <w:r w:rsidR="00300153">
              <w:rPr>
                <w:rFonts w:ascii="ＭＳ 明朝" w:hAnsi="ＭＳ 明朝" w:hint="eastAsia"/>
              </w:rPr>
              <w:t>ＴＦ</w:t>
            </w:r>
            <w:r w:rsidR="00352AD3">
              <w:rPr>
                <w:rFonts w:ascii="ＭＳ 明朝" w:hAnsi="ＭＳ 明朝" w:hint="eastAsia"/>
              </w:rPr>
              <w:t>Ｅ</w:t>
            </w:r>
            <w:r w:rsidR="005E2933">
              <w:rPr>
                <w:rFonts w:ascii="ＭＳ 明朝" w:hAnsi="ＭＳ 明朝" w:hint="eastAsia"/>
              </w:rPr>
              <w:t>Ｋ-２００</w:t>
            </w:r>
            <w:r w:rsidR="005E2933" w:rsidRPr="005E2933">
              <w:rPr>
                <w:rFonts w:ascii="ＭＳ 明朝" w:hAnsi="ＭＳ 明朝" w:hint="eastAsia"/>
              </w:rPr>
              <w:t xml:space="preserve"> 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0F75E23" w14:textId="77777777" w:rsidR="0017569C" w:rsidRPr="007114FA" w:rsidRDefault="0017569C" w:rsidP="0017569C">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立上り面：</w:t>
            </w:r>
            <w:r w:rsidR="00300153">
              <w:rPr>
                <w:rFonts w:ascii="ＭＳ 明朝" w:hAnsi="ＭＳ 明朝" w:cs="ＭＳ Ｐゴシック" w:hint="eastAsia"/>
              </w:rPr>
              <w:t>ＴＦ</w:t>
            </w:r>
            <w:r w:rsidR="00352AD3">
              <w:rPr>
                <w:rFonts w:ascii="ＭＳ 明朝" w:hAnsi="ＭＳ 明朝" w:hint="eastAsia"/>
              </w:rPr>
              <w:t>Ｅ</w:t>
            </w:r>
            <w:r w:rsidR="005E2933" w:rsidRPr="005E2933">
              <w:rPr>
                <w:rFonts w:ascii="ＭＳ 明朝" w:hAnsi="ＭＳ 明朝" w:hint="eastAsia"/>
              </w:rPr>
              <w:t>Ｋ-２００ 工法</w:t>
            </w:r>
          </w:p>
        </w:tc>
      </w:tr>
      <w:tr w:rsidR="0017569C" w:rsidRPr="007114FA" w14:paraId="70F75E27" w14:textId="77777777" w:rsidTr="00820402">
        <w:trPr>
          <w:trHeight w:val="227"/>
        </w:trPr>
        <w:tc>
          <w:tcPr>
            <w:tcW w:w="4080" w:type="dxa"/>
            <w:tcBorders>
              <w:top w:val="single" w:sz="12" w:space="0" w:color="auto"/>
              <w:bottom w:val="single" w:sz="4" w:space="0" w:color="auto"/>
              <w:right w:val="nil"/>
            </w:tcBorders>
            <w:shd w:val="clear" w:color="auto" w:fill="auto"/>
            <w:noWrap/>
            <w:vAlign w:val="center"/>
            <w:hideMark/>
          </w:tcPr>
          <w:p w14:paraId="70F75E25"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0F75E26"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 xml:space="preserve">　</w:t>
            </w:r>
          </w:p>
        </w:tc>
      </w:tr>
      <w:tr w:rsidR="0017569C" w:rsidRPr="007114FA" w14:paraId="70F75E29" w14:textId="77777777" w:rsidTr="0082040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F75E28" w14:textId="77777777" w:rsidR="0017569C" w:rsidRPr="007114FA" w:rsidRDefault="0017569C" w:rsidP="00494068">
            <w:pPr>
              <w:widowControl/>
              <w:jc w:val="center"/>
              <w:rPr>
                <w:rFonts w:ascii="ＭＳ 明朝" w:hAnsi="ＭＳ 明朝" w:cs="ＭＳ Ｐゴシック"/>
                <w:kern w:val="0"/>
                <w:sz w:val="22"/>
                <w:szCs w:val="22"/>
              </w:rPr>
            </w:pPr>
            <w:r w:rsidRPr="007114FA">
              <w:rPr>
                <w:rFonts w:ascii="ＭＳ 明朝" w:hAnsi="ＭＳ 明朝" w:cs="ＭＳ Ｐゴシック" w:hint="eastAsia"/>
                <w:kern w:val="0"/>
                <w:sz w:val="22"/>
                <w:szCs w:val="22"/>
              </w:rPr>
              <w:t>下地確認・下地清掃</w:t>
            </w:r>
          </w:p>
        </w:tc>
      </w:tr>
      <w:tr w:rsidR="0017569C" w:rsidRPr="007114FA" w14:paraId="70F75E2C" w14:textId="77777777" w:rsidTr="004E4334">
        <w:trPr>
          <w:trHeight w:val="227"/>
        </w:trPr>
        <w:tc>
          <w:tcPr>
            <w:tcW w:w="4080" w:type="dxa"/>
            <w:tcBorders>
              <w:top w:val="nil"/>
              <w:left w:val="nil"/>
              <w:bottom w:val="nil"/>
              <w:right w:val="nil"/>
            </w:tcBorders>
            <w:shd w:val="clear" w:color="auto" w:fill="auto"/>
            <w:noWrap/>
            <w:vAlign w:val="center"/>
          </w:tcPr>
          <w:p w14:paraId="70F75E2A" w14:textId="77777777" w:rsidR="0017569C" w:rsidRPr="007114FA" w:rsidRDefault="0017569C"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70F75E2B" w14:textId="77777777" w:rsidR="0017569C" w:rsidRPr="007114FA" w:rsidRDefault="0017569C" w:rsidP="00494068">
            <w:pPr>
              <w:widowControl/>
              <w:jc w:val="center"/>
              <w:rPr>
                <w:rFonts w:ascii="ＭＳ 明朝" w:hAnsi="ＭＳ 明朝" w:cs="ＭＳ Ｐゴシック"/>
                <w:kern w:val="0"/>
                <w:sz w:val="22"/>
                <w:szCs w:val="22"/>
              </w:rPr>
            </w:pPr>
          </w:p>
        </w:tc>
      </w:tr>
      <w:tr w:rsidR="0017569C" w:rsidRPr="007114FA" w14:paraId="70F75E2E"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F75E2D" w14:textId="77777777" w:rsidR="0017569C" w:rsidRPr="007114FA" w:rsidRDefault="00352AD3" w:rsidP="00494068">
            <w:pPr>
              <w:widowControl/>
              <w:jc w:val="center"/>
              <w:rPr>
                <w:rFonts w:ascii="ＭＳ 明朝" w:hAnsi="ＭＳ 明朝" w:cs="ＭＳ Ｐゴシック"/>
                <w:kern w:val="0"/>
                <w:sz w:val="22"/>
                <w:szCs w:val="22"/>
              </w:rPr>
            </w:pPr>
            <w:r>
              <w:rPr>
                <w:rFonts w:ascii="ＭＳ 明朝" w:hAnsi="ＭＳ 明朝" w:hint="eastAsia"/>
              </w:rPr>
              <w:t>層間</w:t>
            </w:r>
            <w:r w:rsidR="002B3C21" w:rsidRPr="007114FA">
              <w:rPr>
                <w:rFonts w:ascii="ＭＳ 明朝" w:hAnsi="ＭＳ 明朝" w:hint="eastAsia"/>
              </w:rPr>
              <w:t>プライマー</w:t>
            </w:r>
            <w:r>
              <w:rPr>
                <w:rFonts w:ascii="ＭＳ 明朝" w:hAnsi="ＭＳ 明朝" w:hint="eastAsia"/>
              </w:rPr>
              <w:t>Ｅ</w:t>
            </w:r>
            <w:r w:rsidR="0017569C" w:rsidRPr="007114FA">
              <w:rPr>
                <w:rFonts w:ascii="ＭＳ 明朝" w:hAnsi="ＭＳ 明朝" w:cs="ＭＳ Ｐゴシック" w:hint="eastAsia"/>
                <w:kern w:val="0"/>
                <w:sz w:val="22"/>
                <w:szCs w:val="22"/>
              </w:rPr>
              <w:t>塗布</w:t>
            </w:r>
          </w:p>
        </w:tc>
      </w:tr>
      <w:tr w:rsidR="0017569C" w:rsidRPr="007114FA" w14:paraId="70F75E31" w14:textId="77777777" w:rsidTr="008A713F">
        <w:trPr>
          <w:trHeight w:val="227"/>
        </w:trPr>
        <w:tc>
          <w:tcPr>
            <w:tcW w:w="4080" w:type="dxa"/>
            <w:tcBorders>
              <w:top w:val="nil"/>
              <w:left w:val="nil"/>
              <w:bottom w:val="nil"/>
              <w:right w:val="nil"/>
            </w:tcBorders>
            <w:shd w:val="clear" w:color="auto" w:fill="auto"/>
            <w:noWrap/>
            <w:vAlign w:val="center"/>
            <w:hideMark/>
          </w:tcPr>
          <w:p w14:paraId="70F75E2F" w14:textId="77777777" w:rsidR="0017569C" w:rsidRPr="007114FA" w:rsidRDefault="0017569C" w:rsidP="0049406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0F75E30" w14:textId="77777777" w:rsidR="0017569C" w:rsidRPr="007114FA" w:rsidRDefault="0017569C" w:rsidP="00494068">
            <w:pPr>
              <w:widowControl/>
              <w:jc w:val="center"/>
              <w:rPr>
                <w:rFonts w:ascii="ＭＳ 明朝" w:hAnsi="ＭＳ 明朝" w:cs="ＭＳ Ｐゴシック"/>
                <w:kern w:val="0"/>
                <w:sz w:val="22"/>
                <w:szCs w:val="22"/>
              </w:rPr>
            </w:pPr>
          </w:p>
        </w:tc>
      </w:tr>
      <w:tr w:rsidR="008A713F" w:rsidRPr="007114FA" w14:paraId="70F75E35" w14:textId="77777777" w:rsidTr="00BB1613">
        <w:trPr>
          <w:trHeight w:val="227"/>
        </w:trPr>
        <w:tc>
          <w:tcPr>
            <w:tcW w:w="4080" w:type="dxa"/>
            <w:tcBorders>
              <w:top w:val="nil"/>
              <w:left w:val="nil"/>
              <w:bottom w:val="nil"/>
              <w:right w:val="single" w:sz="4" w:space="0" w:color="auto"/>
            </w:tcBorders>
            <w:shd w:val="clear" w:color="auto" w:fill="auto"/>
            <w:noWrap/>
            <w:vAlign w:val="center"/>
          </w:tcPr>
          <w:p w14:paraId="70F75E32" w14:textId="77777777" w:rsidR="008A713F" w:rsidRPr="007114FA" w:rsidRDefault="00000000"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0F75E77">
                <v:shapetype id="_x0000_t32" coordsize="21600,21600" o:spt="32" o:oned="t" path="m,l21600,21600e" filled="f">
                  <v:path arrowok="t" fillok="f" o:connecttype="none"/>
                  <o:lock v:ext="edit" shapetype="t"/>
                </v:shapetype>
                <v:shape id="_x0000_s2255" type="#_x0000_t32" style="position:absolute;left:0;text-align:left;margin-left:303pt;margin-top:113.05pt;width:0;height:51.5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8">
                <v:shape id="_x0000_s2254" type="#_x0000_t32" style="position:absolute;left:0;text-align:left;margin-left:302.7pt;margin-top:29.65pt;width:.3pt;height:58.4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9">
                <v:shape id="_x0000_s2253" type="#_x0000_t32" style="position:absolute;left:0;text-align:left;margin-left:302.4pt;margin-top:-15.15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A">
                <v:shape id="_x0000_s2252" type="#_x0000_t32" style="position:absolute;left:0;text-align:left;margin-left:302.25pt;margin-top:-53.75pt;width:0;height:14.15pt;z-index:5;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6CD2092" w14:textId="77777777" w:rsidR="00D610DD" w:rsidRPr="00D610DD" w:rsidRDefault="00D610DD" w:rsidP="00D610DD">
            <w:pPr>
              <w:jc w:val="center"/>
              <w:rPr>
                <w:ins w:id="148" w:author="Yoshinori Tokimasa" w:date="2024-12-04T16:49:00Z"/>
                <w:rFonts w:ascii="ＭＳ 明朝" w:hAnsi="ＭＳ 明朝"/>
              </w:rPr>
            </w:pPr>
            <w:ins w:id="149" w:author="Yoshinori Tokimasa" w:date="2024-12-04T16:49:00Z">
              <w:r w:rsidRPr="00D610DD">
                <w:rPr>
                  <w:rFonts w:ascii="ＭＳ 明朝" w:hAnsi="ＭＳ 明朝" w:hint="eastAsia"/>
                </w:rPr>
                <w:t>タフレックス塗布＋タフマット張付け</w:t>
              </w:r>
            </w:ins>
          </w:p>
          <w:p w14:paraId="70F75E33" w14:textId="76674179" w:rsidR="005E2933" w:rsidRPr="007114FA" w:rsidDel="00D610DD" w:rsidRDefault="00D610DD" w:rsidP="00D610DD">
            <w:pPr>
              <w:jc w:val="center"/>
              <w:rPr>
                <w:del w:id="150" w:author="Yoshinori Tokimasa" w:date="2024-12-04T16:49:00Z"/>
                <w:rFonts w:ascii="ＭＳ 明朝" w:hAnsi="ＭＳ 明朝"/>
              </w:rPr>
            </w:pPr>
            <w:ins w:id="151" w:author="Yoshinori Tokimasa" w:date="2024-12-04T16:49:00Z">
              <w:r w:rsidRPr="00D610DD">
                <w:rPr>
                  <w:rFonts w:ascii="ＭＳ 明朝" w:hAnsi="ＭＳ 明朝" w:hint="eastAsia"/>
                </w:rPr>
                <w:t>＋タフレックス塗布</w:t>
              </w:r>
            </w:ins>
            <w:del w:id="152" w:author="Yoshinori Tokimasa" w:date="2024-12-04T16:49:00Z">
              <w:r w:rsidR="00300153" w:rsidDel="00D610DD">
                <w:rPr>
                  <w:rFonts w:ascii="ＭＳ 明朝" w:hAnsi="ＭＳ 明朝" w:hint="eastAsia"/>
                </w:rPr>
                <w:delText>タフレックス</w:delText>
              </w:r>
            </w:del>
          </w:p>
          <w:p w14:paraId="70F75E34" w14:textId="3FBFA942" w:rsidR="008A713F" w:rsidRPr="004D03AB" w:rsidRDefault="005E2933" w:rsidP="00BB1613">
            <w:pPr>
              <w:jc w:val="center"/>
              <w:rPr>
                <w:rFonts w:ascii="ＭＳ 明朝" w:hAnsi="ＭＳ 明朝"/>
              </w:rPr>
            </w:pPr>
            <w:del w:id="153" w:author="Yoshinori Tokimasa" w:date="2024-12-04T16:49:00Z">
              <w:r w:rsidRPr="007114FA" w:rsidDel="00D610DD">
                <w:rPr>
                  <w:rFonts w:ascii="ＭＳ 明朝" w:hAnsi="ＭＳ 明朝" w:hint="eastAsia"/>
                </w:rPr>
                <w:delText>＋</w:delText>
              </w:r>
              <w:r w:rsidR="00300153" w:rsidDel="00D610DD">
                <w:rPr>
                  <w:rFonts w:ascii="ＭＳ 明朝" w:hAnsi="ＭＳ 明朝" w:hint="eastAsia"/>
                </w:rPr>
                <w:delText>タフ</w:delText>
              </w:r>
              <w:r w:rsidDel="00D610DD">
                <w:rPr>
                  <w:rFonts w:ascii="ＭＳ 明朝" w:hAnsi="ＭＳ 明朝" w:cs="ＭＳ Ｐゴシック" w:hint="eastAsia"/>
                  <w:kern w:val="0"/>
                  <w:sz w:val="22"/>
                  <w:szCs w:val="22"/>
                </w:rPr>
                <w:delText>マット</w:delText>
              </w:r>
            </w:del>
          </w:p>
        </w:tc>
      </w:tr>
      <w:tr w:rsidR="008A713F" w:rsidRPr="007114FA" w14:paraId="70F75E38" w14:textId="77777777" w:rsidTr="008A713F">
        <w:trPr>
          <w:trHeight w:val="227"/>
        </w:trPr>
        <w:tc>
          <w:tcPr>
            <w:tcW w:w="4080" w:type="dxa"/>
            <w:tcBorders>
              <w:top w:val="nil"/>
              <w:left w:val="nil"/>
              <w:bottom w:val="single" w:sz="4" w:space="0" w:color="auto"/>
              <w:right w:val="nil"/>
            </w:tcBorders>
            <w:shd w:val="clear" w:color="auto" w:fill="auto"/>
            <w:noWrap/>
            <w:vAlign w:val="center"/>
          </w:tcPr>
          <w:p w14:paraId="70F75E36"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70F75E37"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3C" w14:textId="77777777" w:rsidTr="00BB1613">
        <w:trPr>
          <w:trHeight w:val="22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9A083" w14:textId="77777777" w:rsidR="00D610DD" w:rsidRPr="00D610DD" w:rsidRDefault="00D610DD" w:rsidP="00D610DD">
            <w:pPr>
              <w:jc w:val="center"/>
              <w:rPr>
                <w:ins w:id="154" w:author="Yoshinori Tokimasa" w:date="2024-12-04T16:49:00Z"/>
                <w:rFonts w:ascii="ＭＳ 明朝" w:hAnsi="ＭＳ 明朝"/>
              </w:rPr>
            </w:pPr>
            <w:ins w:id="155" w:author="Yoshinori Tokimasa" w:date="2024-12-04T16:49:00Z">
              <w:r w:rsidRPr="00D610DD">
                <w:rPr>
                  <w:rFonts w:ascii="ＭＳ 明朝" w:hAnsi="ＭＳ 明朝" w:hint="eastAsia"/>
                </w:rPr>
                <w:t>タフレックス塗布＋タフマット張付け</w:t>
              </w:r>
            </w:ins>
          </w:p>
          <w:p w14:paraId="70F75E39" w14:textId="432F7930" w:rsidR="005E2933" w:rsidRPr="007114FA" w:rsidDel="00D610DD" w:rsidRDefault="00D610DD" w:rsidP="00D610DD">
            <w:pPr>
              <w:jc w:val="center"/>
              <w:rPr>
                <w:del w:id="156" w:author="Yoshinori Tokimasa" w:date="2024-12-04T16:49:00Z"/>
                <w:rFonts w:ascii="ＭＳ 明朝" w:hAnsi="ＭＳ 明朝"/>
              </w:rPr>
            </w:pPr>
            <w:ins w:id="157" w:author="Yoshinori Tokimasa" w:date="2024-12-04T16:49:00Z">
              <w:r w:rsidRPr="00D610DD">
                <w:rPr>
                  <w:rFonts w:ascii="ＭＳ 明朝" w:hAnsi="ＭＳ 明朝" w:hint="eastAsia"/>
                </w:rPr>
                <w:t>＋タフレックス塗布</w:t>
              </w:r>
            </w:ins>
            <w:del w:id="158" w:author="Yoshinori Tokimasa" w:date="2024-12-04T16:49:00Z">
              <w:r w:rsidR="00300153" w:rsidDel="00D610DD">
                <w:rPr>
                  <w:rFonts w:ascii="ＭＳ 明朝" w:hAnsi="ＭＳ 明朝" w:hint="eastAsia"/>
                </w:rPr>
                <w:delText>タフレックス</w:delText>
              </w:r>
            </w:del>
          </w:p>
          <w:p w14:paraId="70F75E3A" w14:textId="19E519C0" w:rsidR="006777F9" w:rsidRPr="007114FA" w:rsidRDefault="005E2933" w:rsidP="00BB1613">
            <w:pPr>
              <w:jc w:val="center"/>
              <w:rPr>
                <w:rFonts w:ascii="ＭＳ 明朝" w:hAnsi="ＭＳ 明朝"/>
              </w:rPr>
            </w:pPr>
            <w:del w:id="159" w:author="Yoshinori Tokimasa" w:date="2024-12-04T16:49:00Z">
              <w:r w:rsidRPr="007114FA" w:rsidDel="00D610DD">
                <w:rPr>
                  <w:rFonts w:ascii="ＭＳ 明朝" w:hAnsi="ＭＳ 明朝" w:hint="eastAsia"/>
                </w:rPr>
                <w:delText>＋</w:delText>
              </w:r>
              <w:r w:rsidR="00300153" w:rsidDel="00D610DD">
                <w:rPr>
                  <w:rFonts w:ascii="ＭＳ 明朝" w:hAnsi="ＭＳ 明朝" w:hint="eastAsia"/>
                </w:rPr>
                <w:delText>タフ</w:delText>
              </w:r>
              <w:r w:rsidDel="00D610DD">
                <w:rPr>
                  <w:rFonts w:ascii="ＭＳ 明朝" w:hAnsi="ＭＳ 明朝" w:cs="ＭＳ Ｐゴシック" w:hint="eastAsia"/>
                  <w:kern w:val="0"/>
                  <w:sz w:val="22"/>
                  <w:szCs w:val="22"/>
                </w:rPr>
                <w:delText>マット</w:delText>
              </w:r>
            </w:del>
          </w:p>
        </w:tc>
        <w:tc>
          <w:tcPr>
            <w:tcW w:w="4080" w:type="dxa"/>
            <w:tcBorders>
              <w:top w:val="nil"/>
              <w:left w:val="single" w:sz="4" w:space="0" w:color="auto"/>
              <w:bottom w:val="nil"/>
              <w:right w:val="nil"/>
            </w:tcBorders>
            <w:shd w:val="clear" w:color="auto" w:fill="auto"/>
            <w:vAlign w:val="center"/>
          </w:tcPr>
          <w:p w14:paraId="70F75E3B" w14:textId="77777777" w:rsidR="008A713F" w:rsidRPr="007114FA" w:rsidRDefault="00000000"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0F75E7B">
                <v:shape id="_x0000_s2251" type="#_x0000_t32" style="position:absolute;left:0;text-align:left;margin-left:-104.85pt;margin-top:-98.8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C">
                <v:shape id="_x0000_s2250" type="#_x0000_t32" style="position:absolute;left:0;text-align:left;margin-left:-104.45pt;margin-top:105.9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D">
                <v:shape id="_x0000_s2248" type="#_x0000_t32" style="position:absolute;left:0;text-align:left;margin-left:-104.7pt;margin-top:30.5pt;width:.05pt;height:52.9pt;flip:x;z-index: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0F75E7E">
                <v:shape id="_x0000_s2247" type="#_x0000_t32" style="position:absolute;left:0;text-align:left;margin-left:-105.25pt;margin-top:-59.7pt;width:.3pt;height:59.15pt;flip:x;z-index:1;mso-position-horizontal-relative:text;mso-position-vertical-relative:text" o:connectortype="straight" strokecolor="#7f7f7f" strokeweight="2.25pt">
                  <v:stroke endarrow="block"/>
                  <w10:anchorlock/>
                </v:shape>
              </w:pict>
            </w:r>
          </w:p>
        </w:tc>
      </w:tr>
      <w:tr w:rsidR="008A713F" w:rsidRPr="007114FA" w14:paraId="70F75E3F" w14:textId="77777777" w:rsidTr="008A713F">
        <w:trPr>
          <w:trHeight w:val="227"/>
        </w:trPr>
        <w:tc>
          <w:tcPr>
            <w:tcW w:w="4080" w:type="dxa"/>
            <w:tcBorders>
              <w:top w:val="single" w:sz="4" w:space="0" w:color="auto"/>
              <w:left w:val="nil"/>
              <w:bottom w:val="nil"/>
              <w:right w:val="nil"/>
            </w:tcBorders>
            <w:shd w:val="clear" w:color="auto" w:fill="auto"/>
            <w:noWrap/>
            <w:vAlign w:val="center"/>
          </w:tcPr>
          <w:p w14:paraId="70F75E3D"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0F75E3E"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2" w14:textId="77777777" w:rsidTr="00284B30">
        <w:trPr>
          <w:trHeight w:val="454"/>
        </w:trPr>
        <w:tc>
          <w:tcPr>
            <w:tcW w:w="4080" w:type="dxa"/>
            <w:tcBorders>
              <w:top w:val="nil"/>
              <w:left w:val="nil"/>
              <w:bottom w:val="nil"/>
              <w:right w:val="nil"/>
            </w:tcBorders>
            <w:shd w:val="clear" w:color="auto" w:fill="auto"/>
            <w:noWrap/>
            <w:vAlign w:val="center"/>
          </w:tcPr>
          <w:p w14:paraId="70F75E40"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75E41" w14:textId="77777777" w:rsidR="008A713F" w:rsidRPr="007114FA" w:rsidRDefault="00300153" w:rsidP="00AC2920">
            <w:pPr>
              <w:widowControl/>
              <w:jc w:val="center"/>
              <w:rPr>
                <w:rFonts w:ascii="ＭＳ 明朝" w:hAnsi="ＭＳ 明朝" w:cs="ＭＳ Ｐゴシック"/>
                <w:kern w:val="0"/>
                <w:sz w:val="22"/>
                <w:szCs w:val="22"/>
              </w:rPr>
            </w:pPr>
            <w:r>
              <w:rPr>
                <w:rFonts w:ascii="ＭＳ 明朝" w:hAnsi="ＭＳ 明朝" w:hint="eastAsia"/>
              </w:rPr>
              <w:t>タフレックス</w:t>
            </w:r>
            <w:r w:rsidR="00AC2920" w:rsidRPr="007114FA">
              <w:rPr>
                <w:rFonts w:ascii="ＭＳ 明朝" w:hAnsi="ＭＳ 明朝" w:cs="ＭＳ Ｐゴシック" w:hint="eastAsia"/>
                <w:kern w:val="0"/>
                <w:sz w:val="22"/>
                <w:szCs w:val="22"/>
              </w:rPr>
              <w:t>塗布</w:t>
            </w:r>
          </w:p>
        </w:tc>
      </w:tr>
      <w:tr w:rsidR="008A713F" w:rsidRPr="007114FA" w14:paraId="70F75E45" w14:textId="77777777" w:rsidTr="004E4334">
        <w:trPr>
          <w:trHeight w:val="227"/>
        </w:trPr>
        <w:tc>
          <w:tcPr>
            <w:tcW w:w="4080" w:type="dxa"/>
            <w:tcBorders>
              <w:top w:val="nil"/>
              <w:left w:val="nil"/>
              <w:bottom w:val="nil"/>
              <w:right w:val="nil"/>
            </w:tcBorders>
            <w:shd w:val="clear" w:color="auto" w:fill="auto"/>
            <w:noWrap/>
            <w:vAlign w:val="center"/>
            <w:hideMark/>
          </w:tcPr>
          <w:p w14:paraId="70F75E43" w14:textId="77777777" w:rsidR="008A713F" w:rsidRPr="007114FA"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0F75E44"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8"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75E46" w14:textId="77777777" w:rsidR="008A713F" w:rsidRPr="007114FA" w:rsidRDefault="00300153" w:rsidP="0049406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タフレックス</w:t>
            </w:r>
            <w:r w:rsidR="008A713F" w:rsidRPr="007114FA">
              <w:rPr>
                <w:rFonts w:ascii="ＭＳ 明朝" w:hAnsi="ＭＳ 明朝" w:cs="ＭＳ Ｐゴシック" w:hint="eastAsia"/>
                <w:kern w:val="0"/>
                <w:sz w:val="22"/>
                <w:szCs w:val="22"/>
              </w:rPr>
              <w:t>塗布</w:t>
            </w:r>
          </w:p>
        </w:tc>
        <w:tc>
          <w:tcPr>
            <w:tcW w:w="4080" w:type="dxa"/>
            <w:tcBorders>
              <w:top w:val="nil"/>
              <w:left w:val="nil"/>
              <w:bottom w:val="nil"/>
              <w:right w:val="nil"/>
            </w:tcBorders>
            <w:shd w:val="clear" w:color="auto" w:fill="auto"/>
            <w:noWrap/>
            <w:vAlign w:val="center"/>
          </w:tcPr>
          <w:p w14:paraId="70F75E47"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B" w14:textId="77777777" w:rsidTr="004E4334">
        <w:trPr>
          <w:trHeight w:val="227"/>
        </w:trPr>
        <w:tc>
          <w:tcPr>
            <w:tcW w:w="4080" w:type="dxa"/>
            <w:tcBorders>
              <w:top w:val="nil"/>
              <w:left w:val="nil"/>
              <w:bottom w:val="nil"/>
              <w:right w:val="nil"/>
            </w:tcBorders>
            <w:shd w:val="clear" w:color="auto" w:fill="auto"/>
            <w:noWrap/>
            <w:vAlign w:val="center"/>
          </w:tcPr>
          <w:p w14:paraId="70F75E49" w14:textId="77777777" w:rsidR="008A713F" w:rsidRPr="007114FA" w:rsidRDefault="008A713F"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70F75E4A" w14:textId="77777777" w:rsidR="008A713F" w:rsidRPr="007114FA" w:rsidRDefault="008A713F" w:rsidP="00494068">
            <w:pPr>
              <w:widowControl/>
              <w:jc w:val="center"/>
              <w:rPr>
                <w:rFonts w:ascii="ＭＳ 明朝" w:hAnsi="ＭＳ 明朝" w:cs="ＭＳ Ｐゴシック"/>
                <w:kern w:val="0"/>
                <w:sz w:val="22"/>
                <w:szCs w:val="22"/>
              </w:rPr>
            </w:pPr>
          </w:p>
        </w:tc>
      </w:tr>
      <w:tr w:rsidR="008A713F" w:rsidRPr="007114FA" w14:paraId="70F75E4D"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F75E4C" w14:textId="0773AFD2" w:rsidR="008A713F" w:rsidRPr="007114FA" w:rsidRDefault="00D20037" w:rsidP="006777F9">
            <w:pPr>
              <w:widowControl/>
              <w:jc w:val="center"/>
              <w:rPr>
                <w:rFonts w:ascii="ＭＳ 明朝" w:hAnsi="ＭＳ 明朝" w:cs="ＭＳ Ｐゴシック"/>
                <w:kern w:val="0"/>
                <w:sz w:val="22"/>
                <w:szCs w:val="22"/>
              </w:rPr>
            </w:pPr>
            <w:ins w:id="160" w:author="Shinpei Ozeki" w:date="2024-11-27T09:32:00Z">
              <w:r>
                <w:rPr>
                  <w:rFonts w:ascii="ＭＳ 明朝" w:hAnsi="ＭＳ 明朝" w:hint="eastAsia"/>
                </w:rPr>
                <w:t>ＳＱ</w:t>
              </w:r>
            </w:ins>
            <w:del w:id="161" w:author="Shinpei Ozeki" w:date="2024-11-27T09:32:00Z">
              <w:r w:rsidR="006777F9" w:rsidRPr="007114FA" w:rsidDel="00D20037">
                <w:rPr>
                  <w:rFonts w:ascii="ＭＳ 明朝" w:hAnsi="ＭＳ 明朝" w:hint="eastAsia"/>
                </w:rPr>
                <w:delText>各種</w:delText>
              </w:r>
            </w:del>
            <w:r w:rsidR="008A713F" w:rsidRPr="007114FA">
              <w:rPr>
                <w:rFonts w:ascii="ＭＳ 明朝" w:hAnsi="ＭＳ 明朝" w:hint="eastAsia"/>
              </w:rPr>
              <w:t>トップ</w:t>
            </w:r>
            <w:ins w:id="162" w:author="Shinpei Ozeki" w:date="2024-11-27T09:32:00Z">
              <w:r>
                <w:rPr>
                  <w:rFonts w:ascii="ＭＳ 明朝" w:hAnsi="ＭＳ 明朝" w:hint="eastAsia"/>
                </w:rPr>
                <w:t>・ゼロ</w:t>
              </w:r>
            </w:ins>
            <w:del w:id="163" w:author="Shinpei Ozeki" w:date="2024-11-27T09:32:00Z">
              <w:r w:rsidR="006777F9" w:rsidRPr="007114FA" w:rsidDel="00D20037">
                <w:rPr>
                  <w:rFonts w:ascii="ＭＳ 明朝" w:hAnsi="ＭＳ 明朝" w:hint="eastAsia"/>
                </w:rPr>
                <w:delText>コート</w:delText>
              </w:r>
            </w:del>
            <w:r w:rsidR="008A713F" w:rsidRPr="007114FA">
              <w:rPr>
                <w:rFonts w:ascii="ＭＳ 明朝" w:hAnsi="ＭＳ 明朝" w:hint="eastAsia"/>
              </w:rPr>
              <w:t>（高反射</w:t>
            </w:r>
            <w:r w:rsidR="006777F9" w:rsidRPr="007114FA">
              <w:rPr>
                <w:rFonts w:ascii="ＭＳ 明朝" w:hAnsi="ＭＳ 明朝" w:hint="eastAsia"/>
              </w:rPr>
              <w:t>色</w:t>
            </w:r>
            <w:r w:rsidR="008A713F" w:rsidRPr="007114FA">
              <w:rPr>
                <w:rFonts w:ascii="ＭＳ 明朝" w:hAnsi="ＭＳ 明朝" w:hint="eastAsia"/>
              </w:rPr>
              <w:t>）</w:t>
            </w:r>
            <w:r w:rsidR="008A713F" w:rsidRPr="007114FA">
              <w:rPr>
                <w:rFonts w:ascii="ＭＳ 明朝" w:hAnsi="ＭＳ 明朝" w:cs="ＭＳ Ｐゴシック" w:hint="eastAsia"/>
                <w:kern w:val="0"/>
                <w:sz w:val="22"/>
                <w:szCs w:val="22"/>
              </w:rPr>
              <w:t>塗布</w:t>
            </w:r>
          </w:p>
        </w:tc>
      </w:tr>
    </w:tbl>
    <w:p w14:paraId="70F75E4E" w14:textId="77777777" w:rsidR="0017569C" w:rsidRPr="007114FA" w:rsidRDefault="0017569C" w:rsidP="0017569C">
      <w:pPr>
        <w:pStyle w:val="a3"/>
        <w:tabs>
          <w:tab w:val="clear" w:pos="4252"/>
          <w:tab w:val="clear" w:pos="8504"/>
        </w:tabs>
        <w:snapToGrid/>
        <w:rPr>
          <w:rFonts w:ascii="ＭＳ 明朝" w:hAnsi="ＭＳ 明朝"/>
        </w:rPr>
      </w:pPr>
    </w:p>
    <w:p w14:paraId="70F75E4F" w14:textId="77777777" w:rsidR="00D77FDE" w:rsidRPr="00313C3E" w:rsidRDefault="0017569C" w:rsidP="0017569C">
      <w:pPr>
        <w:rPr>
          <w:rFonts w:ascii="ＭＳ 明朝" w:hAnsi="ＭＳ 明朝"/>
          <w:b/>
          <w:bCs/>
        </w:rPr>
      </w:pPr>
      <w:r w:rsidRPr="007114FA">
        <w:rPr>
          <w:rFonts w:ascii="ＭＳ 明朝" w:hAnsi="ＭＳ 明朝"/>
          <w:b/>
          <w:bCs/>
        </w:rPr>
        <w:br w:type="page"/>
      </w:r>
      <w:r w:rsidR="00D77FDE" w:rsidRPr="00313C3E">
        <w:rPr>
          <w:rFonts w:ascii="ＭＳ 明朝" w:hAnsi="ＭＳ 明朝" w:hint="eastAsia"/>
          <w:b/>
          <w:bCs/>
        </w:rPr>
        <w:lastRenderedPageBreak/>
        <w:t>施工要領</w:t>
      </w:r>
    </w:p>
    <w:p w14:paraId="70F75E50" w14:textId="77777777" w:rsidR="002D7A46" w:rsidRPr="00313C3E" w:rsidRDefault="002D7A46" w:rsidP="002D7A46">
      <w:pPr>
        <w:rPr>
          <w:rFonts w:ascii="ＭＳ 明朝" w:hAnsi="ＭＳ 明朝"/>
          <w:b/>
          <w:bCs/>
        </w:rPr>
      </w:pPr>
    </w:p>
    <w:p w14:paraId="70F75E51" w14:textId="77777777" w:rsidR="002D7A46" w:rsidRPr="00313C3E" w:rsidRDefault="002D7A46" w:rsidP="002D7A46">
      <w:pPr>
        <w:rPr>
          <w:rFonts w:ascii="ＭＳ 明朝" w:hAnsi="ＭＳ 明朝"/>
          <w:b/>
          <w:bCs/>
        </w:rPr>
      </w:pPr>
      <w:r w:rsidRPr="00313C3E">
        <w:rPr>
          <w:rFonts w:ascii="ＭＳ 明朝" w:hAnsi="ＭＳ 明朝" w:hint="eastAsia"/>
          <w:b/>
          <w:bCs/>
        </w:rPr>
        <w:t>平場</w:t>
      </w:r>
      <w:r w:rsidR="00C041F6">
        <w:rPr>
          <w:rFonts w:ascii="ＭＳ 明朝" w:hAnsi="ＭＳ 明朝" w:hint="eastAsia"/>
          <w:b/>
          <w:bCs/>
        </w:rPr>
        <w:t>・立上り共通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313C3E" w14:paraId="70F75E54" w14:textId="77777777" w:rsidTr="00494068">
        <w:trPr>
          <w:cantSplit/>
          <w:trHeight w:val="454"/>
          <w:jc w:val="center"/>
        </w:trPr>
        <w:tc>
          <w:tcPr>
            <w:tcW w:w="626" w:type="dxa"/>
            <w:vAlign w:val="center"/>
          </w:tcPr>
          <w:p w14:paraId="70F75E52" w14:textId="77777777" w:rsidR="002D7A46" w:rsidRPr="00313C3E" w:rsidRDefault="002D7A46" w:rsidP="00494068">
            <w:pPr>
              <w:jc w:val="center"/>
              <w:rPr>
                <w:rFonts w:ascii="ＭＳ 明朝" w:hAnsi="ＭＳ 明朝"/>
              </w:rPr>
            </w:pPr>
            <w:r w:rsidRPr="00313C3E">
              <w:rPr>
                <w:rFonts w:ascii="ＭＳ 明朝" w:hAnsi="ＭＳ 明朝" w:hint="eastAsia"/>
              </w:rPr>
              <w:t>工程</w:t>
            </w:r>
          </w:p>
        </w:tc>
        <w:tc>
          <w:tcPr>
            <w:tcW w:w="7918" w:type="dxa"/>
            <w:tcBorders>
              <w:bottom w:val="single" w:sz="4" w:space="0" w:color="auto"/>
            </w:tcBorders>
            <w:vAlign w:val="center"/>
          </w:tcPr>
          <w:p w14:paraId="70F75E53" w14:textId="77777777" w:rsidR="002D7A46" w:rsidRPr="00313C3E" w:rsidRDefault="002D7A46" w:rsidP="00494068">
            <w:pPr>
              <w:jc w:val="center"/>
              <w:rPr>
                <w:rFonts w:ascii="ＭＳ 明朝" w:hAnsi="ＭＳ 明朝"/>
              </w:rPr>
            </w:pPr>
            <w:r w:rsidRPr="00313C3E">
              <w:rPr>
                <w:rFonts w:ascii="ＭＳ 明朝" w:hAnsi="ＭＳ 明朝" w:hint="eastAsia"/>
              </w:rPr>
              <w:t>施工方法</w:t>
            </w:r>
          </w:p>
        </w:tc>
      </w:tr>
      <w:tr w:rsidR="002D7A46" w:rsidRPr="00313C3E" w14:paraId="70F75E57" w14:textId="77777777" w:rsidTr="00494068">
        <w:trPr>
          <w:cantSplit/>
          <w:trHeight w:val="454"/>
          <w:jc w:val="center"/>
        </w:trPr>
        <w:tc>
          <w:tcPr>
            <w:tcW w:w="626" w:type="dxa"/>
            <w:vMerge w:val="restart"/>
            <w:vAlign w:val="center"/>
          </w:tcPr>
          <w:p w14:paraId="70F75E55" w14:textId="77777777" w:rsidR="002D7A46" w:rsidRPr="00313C3E" w:rsidRDefault="002D7A46" w:rsidP="00494068">
            <w:pPr>
              <w:jc w:val="center"/>
              <w:rPr>
                <w:rFonts w:ascii="ＭＳ 明朝" w:hAnsi="ＭＳ 明朝"/>
              </w:rPr>
            </w:pPr>
            <w:r w:rsidRPr="00313C3E">
              <w:rPr>
                <w:rFonts w:ascii="ＭＳ 明朝" w:hAnsi="ＭＳ 明朝" w:hint="eastAsia"/>
              </w:rPr>
              <w:t>１</w:t>
            </w:r>
          </w:p>
        </w:tc>
        <w:tc>
          <w:tcPr>
            <w:tcW w:w="7918" w:type="dxa"/>
            <w:tcBorders>
              <w:bottom w:val="dotted" w:sz="4" w:space="0" w:color="auto"/>
            </w:tcBorders>
            <w:vAlign w:val="center"/>
          </w:tcPr>
          <w:p w14:paraId="70F75E56" w14:textId="77777777" w:rsidR="002D7A46" w:rsidRPr="00313C3E" w:rsidRDefault="00352AD3" w:rsidP="00494068">
            <w:pPr>
              <w:pStyle w:val="a3"/>
              <w:tabs>
                <w:tab w:val="clear" w:pos="4252"/>
                <w:tab w:val="clear" w:pos="8504"/>
              </w:tabs>
              <w:snapToGrid/>
              <w:rPr>
                <w:rFonts w:ascii="ＭＳ 明朝" w:hAnsi="ＭＳ 明朝"/>
              </w:rPr>
            </w:pPr>
            <w:r>
              <w:rPr>
                <w:rFonts w:ascii="ＭＳ 明朝" w:hAnsi="ＭＳ 明朝" w:hint="eastAsia"/>
              </w:rPr>
              <w:t>層間</w:t>
            </w:r>
            <w:r w:rsidR="002B3C21" w:rsidRPr="00313C3E">
              <w:rPr>
                <w:rFonts w:ascii="ＭＳ 明朝" w:hAnsi="ＭＳ 明朝" w:hint="eastAsia"/>
              </w:rPr>
              <w:t>プライマー</w:t>
            </w:r>
            <w:r>
              <w:rPr>
                <w:rFonts w:ascii="ＭＳ 明朝" w:hAnsi="ＭＳ 明朝" w:hint="eastAsia"/>
              </w:rPr>
              <w:t>Ｅ</w:t>
            </w:r>
            <w:r w:rsidR="002D7A46" w:rsidRPr="00313C3E">
              <w:rPr>
                <w:rFonts w:ascii="ＭＳ 明朝" w:hAnsi="ＭＳ 明朝" w:hint="eastAsia"/>
              </w:rPr>
              <w:t>塗布</w:t>
            </w:r>
          </w:p>
        </w:tc>
      </w:tr>
      <w:tr w:rsidR="002D7A46" w:rsidRPr="007114FA" w14:paraId="70F75E5B" w14:textId="77777777" w:rsidTr="001A23B2">
        <w:trPr>
          <w:cantSplit/>
          <w:trHeight w:val="737"/>
          <w:jc w:val="center"/>
        </w:trPr>
        <w:tc>
          <w:tcPr>
            <w:tcW w:w="626" w:type="dxa"/>
            <w:vMerge/>
            <w:tcBorders>
              <w:bottom w:val="single" w:sz="4" w:space="0" w:color="auto"/>
            </w:tcBorders>
            <w:vAlign w:val="center"/>
          </w:tcPr>
          <w:p w14:paraId="70F75E58"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59" w14:textId="77777777" w:rsidR="00352AD3" w:rsidRDefault="002D7A46" w:rsidP="00352AD3">
            <w:pPr>
              <w:ind w:leftChars="92" w:left="193"/>
              <w:rPr>
                <w:rFonts w:ascii="ＭＳ 明朝" w:hAnsi="ＭＳ 明朝"/>
              </w:rPr>
            </w:pPr>
            <w:r w:rsidRPr="007114FA">
              <w:rPr>
                <w:rFonts w:ascii="ＭＳ 明朝" w:hAnsi="ＭＳ 明朝" w:hint="eastAsia"/>
              </w:rPr>
              <w:t>下地処理確認後、良く清掃し、</w:t>
            </w:r>
            <w:r w:rsidR="00352AD3">
              <w:rPr>
                <w:rFonts w:ascii="ＭＳ 明朝" w:hAnsi="ＭＳ 明朝" w:hint="eastAsia"/>
              </w:rPr>
              <w:t>１成分形の層間</w:t>
            </w:r>
            <w:r w:rsidR="008D21FF" w:rsidRPr="007114FA">
              <w:rPr>
                <w:rFonts w:ascii="ＭＳ 明朝" w:hAnsi="ＭＳ 明朝" w:hint="eastAsia"/>
              </w:rPr>
              <w:t>プライマー</w:t>
            </w:r>
            <w:r w:rsidR="00352AD3">
              <w:rPr>
                <w:rFonts w:ascii="ＭＳ 明朝" w:hAnsi="ＭＳ 明朝" w:hint="eastAsia"/>
              </w:rPr>
              <w:t>Ｅ</w:t>
            </w:r>
            <w:r w:rsidR="008D21FF" w:rsidRPr="007114FA">
              <w:rPr>
                <w:rFonts w:ascii="ＭＳ 明朝" w:hAnsi="ＭＳ 明朝" w:hint="eastAsia"/>
              </w:rPr>
              <w:t>を、</w:t>
            </w:r>
            <w:r w:rsidRPr="007114FA">
              <w:rPr>
                <w:rFonts w:ascii="ＭＳ 明朝" w:hAnsi="ＭＳ 明朝" w:hint="eastAsia"/>
              </w:rPr>
              <w:t>ローラー等の</w:t>
            </w:r>
          </w:p>
          <w:p w14:paraId="70F75E5A" w14:textId="2DD0CCBC" w:rsidR="002D7A46" w:rsidRPr="007114FA" w:rsidRDefault="002D7A46" w:rsidP="00352AD3">
            <w:pPr>
              <w:ind w:leftChars="92" w:left="193"/>
              <w:rPr>
                <w:rFonts w:ascii="ＭＳ 明朝" w:hAnsi="ＭＳ 明朝"/>
              </w:rPr>
            </w:pPr>
            <w:r w:rsidRPr="007114FA">
              <w:rPr>
                <w:rFonts w:ascii="ＭＳ 明朝" w:hAnsi="ＭＳ 明朝" w:hint="eastAsia"/>
              </w:rPr>
              <w:t>工具で０.</w:t>
            </w:r>
            <w:r w:rsidR="00352AD3">
              <w:rPr>
                <w:rFonts w:ascii="ＭＳ 明朝" w:hAnsi="ＭＳ 明朝" w:hint="eastAsia"/>
              </w:rPr>
              <w:t>１</w:t>
            </w:r>
            <w:r w:rsidR="00EC2C9E">
              <w:rPr>
                <w:rFonts w:ascii="ＭＳ 明朝" w:hAnsi="ＭＳ 明朝" w:hint="eastAsia"/>
              </w:rPr>
              <w:t>５</w:t>
            </w:r>
            <w:r w:rsidR="00D47FE2" w:rsidRPr="007114FA">
              <w:rPr>
                <w:rFonts w:ascii="ＭＳ 明朝" w:hAnsi="ＭＳ 明朝" w:hint="eastAsia"/>
              </w:rPr>
              <w:t>㎏</w:t>
            </w:r>
            <w:r w:rsidR="00040EE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均一に塗布する。</w:t>
            </w:r>
          </w:p>
        </w:tc>
      </w:tr>
      <w:tr w:rsidR="001A23B2" w:rsidRPr="007114FA" w14:paraId="70F75E5E" w14:textId="77777777" w:rsidTr="00494068">
        <w:trPr>
          <w:cantSplit/>
          <w:trHeight w:val="454"/>
          <w:jc w:val="center"/>
        </w:trPr>
        <w:tc>
          <w:tcPr>
            <w:tcW w:w="626" w:type="dxa"/>
            <w:vMerge w:val="restart"/>
            <w:vAlign w:val="center"/>
          </w:tcPr>
          <w:p w14:paraId="70F75E5C" w14:textId="77777777" w:rsidR="001A23B2" w:rsidRPr="007114FA" w:rsidRDefault="001A23B2" w:rsidP="00494068">
            <w:pPr>
              <w:jc w:val="center"/>
              <w:rPr>
                <w:rFonts w:ascii="ＭＳ 明朝" w:hAnsi="ＭＳ 明朝"/>
              </w:rPr>
            </w:pPr>
            <w:r w:rsidRPr="007114FA">
              <w:rPr>
                <w:rFonts w:ascii="ＭＳ 明朝" w:hAnsi="ＭＳ 明朝" w:hint="eastAsia"/>
              </w:rPr>
              <w:t>２</w:t>
            </w:r>
          </w:p>
        </w:tc>
        <w:tc>
          <w:tcPr>
            <w:tcW w:w="7918" w:type="dxa"/>
            <w:tcBorders>
              <w:bottom w:val="dotted" w:sz="4" w:space="0" w:color="auto"/>
            </w:tcBorders>
            <w:vAlign w:val="center"/>
          </w:tcPr>
          <w:p w14:paraId="70F75E5D" w14:textId="569D0F91" w:rsidR="006777F9" w:rsidRPr="009074B7" w:rsidRDefault="00D610DD" w:rsidP="005E2933">
            <w:pPr>
              <w:rPr>
                <w:rFonts w:ascii="ＭＳ 明朝" w:hAnsi="ＭＳ 明朝" w:cs="ＭＳ Ｐゴシック"/>
                <w:kern w:val="0"/>
                <w:sz w:val="22"/>
                <w:szCs w:val="22"/>
              </w:rPr>
            </w:pPr>
            <w:ins w:id="164" w:author="Yoshinori Tokimasa" w:date="2024-12-04T16:49:00Z">
              <w:r w:rsidRPr="00D610DD">
                <w:rPr>
                  <w:rFonts w:ascii="ＭＳ 明朝" w:hAnsi="ＭＳ 明朝" w:hint="eastAsia"/>
                </w:rPr>
                <w:t>タフレックス塗布＋タフマット張付け＋タフレックス塗布</w:t>
              </w:r>
            </w:ins>
            <w:del w:id="165" w:author="Yoshinori Tokimasa" w:date="2024-12-04T16:49:00Z">
              <w:r w:rsidR="00F95FE5" w:rsidDel="00D610DD">
                <w:rPr>
                  <w:rFonts w:ascii="ＭＳ 明朝" w:hAnsi="ＭＳ 明朝" w:hint="eastAsia"/>
                </w:rPr>
                <w:delText>タフレックス</w:delText>
              </w:r>
              <w:r w:rsidR="004D03AB" w:rsidDel="00D610DD">
                <w:rPr>
                  <w:rFonts w:ascii="ＭＳ 明朝" w:hAnsi="ＭＳ 明朝" w:hint="eastAsia"/>
                </w:rPr>
                <w:delText>塗布</w:delText>
              </w:r>
              <w:r w:rsidR="009074B7" w:rsidDel="00D610DD">
                <w:rPr>
                  <w:rFonts w:ascii="ＭＳ 明朝" w:hAnsi="ＭＳ 明朝" w:hint="eastAsia"/>
                </w:rPr>
                <w:delText>＋</w:delText>
              </w:r>
              <w:r w:rsidR="00F95FE5" w:rsidDel="00D610DD">
                <w:rPr>
                  <w:rFonts w:ascii="ＭＳ 明朝" w:hAnsi="ＭＳ 明朝" w:hint="eastAsia"/>
                </w:rPr>
                <w:delText>タフ</w:delText>
              </w:r>
              <w:r w:rsidR="009074B7" w:rsidDel="00D610DD">
                <w:rPr>
                  <w:rFonts w:ascii="ＭＳ 明朝" w:hAnsi="ＭＳ 明朝" w:cs="ＭＳ Ｐゴシック" w:hint="eastAsia"/>
                  <w:kern w:val="0"/>
                  <w:sz w:val="22"/>
                  <w:szCs w:val="22"/>
                </w:rPr>
                <w:delText>マット</w:delText>
              </w:r>
              <w:r w:rsidR="004D03AB" w:rsidDel="00D610DD">
                <w:rPr>
                  <w:rFonts w:ascii="ＭＳ 明朝" w:hAnsi="ＭＳ 明朝" w:cs="ＭＳ Ｐゴシック" w:hint="eastAsia"/>
                  <w:kern w:val="0"/>
                  <w:sz w:val="22"/>
                  <w:szCs w:val="22"/>
                </w:rPr>
                <w:delText>張付け</w:delText>
              </w:r>
            </w:del>
          </w:p>
        </w:tc>
      </w:tr>
      <w:tr w:rsidR="001A23B2" w:rsidRPr="00FF0F2D" w14:paraId="70F75E62" w14:textId="77777777" w:rsidTr="001A23B2">
        <w:trPr>
          <w:cantSplit/>
          <w:trHeight w:val="1081"/>
          <w:jc w:val="center"/>
        </w:trPr>
        <w:tc>
          <w:tcPr>
            <w:tcW w:w="626" w:type="dxa"/>
            <w:vMerge/>
            <w:vAlign w:val="center"/>
          </w:tcPr>
          <w:p w14:paraId="70F75E5F" w14:textId="77777777" w:rsidR="001A23B2" w:rsidRPr="007114FA" w:rsidRDefault="001A23B2" w:rsidP="00494068">
            <w:pPr>
              <w:jc w:val="center"/>
              <w:rPr>
                <w:rFonts w:ascii="ＭＳ 明朝" w:hAnsi="ＭＳ 明朝"/>
              </w:rPr>
            </w:pPr>
          </w:p>
        </w:tc>
        <w:tc>
          <w:tcPr>
            <w:tcW w:w="7918" w:type="dxa"/>
            <w:tcBorders>
              <w:top w:val="dotted" w:sz="4" w:space="0" w:color="auto"/>
              <w:bottom w:val="dotted" w:sz="4" w:space="0" w:color="auto"/>
            </w:tcBorders>
            <w:vAlign w:val="center"/>
          </w:tcPr>
          <w:p w14:paraId="70F75E60" w14:textId="77777777" w:rsidR="00FF0F2D" w:rsidRDefault="00F95FE5" w:rsidP="005E2933">
            <w:pPr>
              <w:ind w:leftChars="69" w:left="145"/>
              <w:rPr>
                <w:rFonts w:ascii="ＭＳ 明朝" w:hAnsi="ＭＳ 明朝"/>
              </w:rPr>
            </w:pPr>
            <w:r>
              <w:rPr>
                <w:rFonts w:ascii="ＭＳ 明朝" w:hAnsi="ＭＳ 明朝" w:cs="ＭＳ Ｐゴシック" w:hint="eastAsia"/>
                <w:kern w:val="0"/>
                <w:sz w:val="22"/>
                <w:szCs w:val="22"/>
              </w:rPr>
              <w:t>タフ</w:t>
            </w:r>
            <w:r w:rsidR="009074B7">
              <w:rPr>
                <w:rFonts w:ascii="ＭＳ 明朝" w:hAnsi="ＭＳ 明朝" w:cs="ＭＳ Ｐゴシック" w:hint="eastAsia"/>
                <w:kern w:val="0"/>
                <w:sz w:val="22"/>
                <w:szCs w:val="22"/>
              </w:rPr>
              <w:t>マット</w:t>
            </w:r>
            <w:r w:rsidR="009074B7">
              <w:rPr>
                <w:rFonts w:ascii="ＭＳ 明朝" w:hAnsi="ＭＳ 明朝" w:hint="eastAsia"/>
              </w:rPr>
              <w:t>の下塗りとして、</w:t>
            </w:r>
            <w:r>
              <w:rPr>
                <w:rFonts w:ascii="ＭＳ 明朝" w:hAnsi="ＭＳ 明朝" w:hint="eastAsia"/>
              </w:rPr>
              <w:t>タフレックス</w:t>
            </w:r>
            <w:r w:rsidR="009074B7">
              <w:rPr>
                <w:rFonts w:ascii="ＭＳ 明朝" w:hAnsi="ＭＳ 明朝" w:hint="eastAsia"/>
              </w:rPr>
              <w:t>をローラー</w:t>
            </w:r>
            <w:r w:rsidR="00E62C50">
              <w:rPr>
                <w:rFonts w:ascii="ＭＳ 明朝" w:hAnsi="ＭＳ 明朝" w:hint="eastAsia"/>
              </w:rPr>
              <w:t>や</w:t>
            </w:r>
            <w:r>
              <w:rPr>
                <w:rFonts w:ascii="ＭＳ 明朝" w:hAnsi="ＭＳ 明朝" w:hint="eastAsia"/>
              </w:rPr>
              <w:t>コテ、</w:t>
            </w:r>
            <w:r w:rsidR="009074B7">
              <w:rPr>
                <w:rFonts w:ascii="ＭＳ 明朝" w:hAnsi="ＭＳ 明朝"/>
              </w:rPr>
              <w:t>刷毛</w:t>
            </w:r>
            <w:r w:rsidR="009074B7">
              <w:rPr>
                <w:rFonts w:ascii="ＭＳ 明朝" w:hAnsi="ＭＳ 明朝" w:hint="eastAsia"/>
              </w:rPr>
              <w:t>等の工具を用いて</w:t>
            </w:r>
            <w:r w:rsidR="005E2933">
              <w:rPr>
                <w:rFonts w:ascii="ＭＳ 明朝" w:hAnsi="ＭＳ 明朝" w:hint="eastAsia"/>
              </w:rPr>
              <w:t>０．８</w:t>
            </w:r>
            <w:r w:rsidR="009074B7">
              <w:rPr>
                <w:rFonts w:ascii="ＭＳ 明朝" w:hAnsi="ＭＳ 明朝" w:hint="eastAsia"/>
              </w:rPr>
              <w:t>㎏／㎡を均一に塗布する。その後、</w:t>
            </w:r>
            <w:r>
              <w:rPr>
                <w:rFonts w:ascii="ＭＳ 明朝" w:hAnsi="ＭＳ 明朝" w:hint="eastAsia"/>
              </w:rPr>
              <w:t>タフ</w:t>
            </w:r>
            <w:r w:rsidR="009074B7">
              <w:rPr>
                <w:rFonts w:ascii="ＭＳ 明朝" w:hAnsi="ＭＳ 明朝" w:cs="ＭＳ Ｐゴシック" w:hint="eastAsia"/>
                <w:kern w:val="0"/>
                <w:sz w:val="22"/>
                <w:szCs w:val="22"/>
              </w:rPr>
              <w:t>マット</w:t>
            </w:r>
            <w:r w:rsidR="009074B7">
              <w:rPr>
                <w:rFonts w:ascii="ＭＳ 明朝" w:hAnsi="ＭＳ 明朝" w:hint="eastAsia"/>
              </w:rPr>
              <w:t>を重ね幅５０㎜以上ラップさせて</w:t>
            </w:r>
            <w:r w:rsidR="004D03AB">
              <w:rPr>
                <w:rFonts w:ascii="ＭＳ 明朝" w:hAnsi="ＭＳ 明朝" w:hint="eastAsia"/>
              </w:rPr>
              <w:t>、</w:t>
            </w:r>
            <w:r w:rsidR="00FF0F2D">
              <w:rPr>
                <w:rFonts w:ascii="ＭＳ 明朝" w:hAnsi="ＭＳ 明朝" w:hint="eastAsia"/>
              </w:rPr>
              <w:t>豚毛ローラー等を用いてタフマットに含侵させる。</w:t>
            </w:r>
          </w:p>
          <w:p w14:paraId="70F75E61" w14:textId="77777777" w:rsidR="009074B7" w:rsidRPr="007114FA" w:rsidRDefault="00FF0F2D" w:rsidP="005E2933">
            <w:pPr>
              <w:ind w:leftChars="69" w:left="145"/>
              <w:rPr>
                <w:rFonts w:ascii="ＭＳ 明朝" w:hAnsi="ＭＳ 明朝"/>
              </w:rPr>
            </w:pPr>
            <w:r>
              <w:rPr>
                <w:rFonts w:ascii="ＭＳ 明朝" w:hAnsi="ＭＳ 明朝" w:hint="eastAsia"/>
              </w:rPr>
              <w:t>更にタフレックスをローラーや、</w:t>
            </w:r>
            <w:r>
              <w:rPr>
                <w:rFonts w:ascii="ＭＳ 明朝" w:hAnsi="ＭＳ 明朝"/>
              </w:rPr>
              <w:t>刷毛</w:t>
            </w:r>
            <w:r>
              <w:rPr>
                <w:rFonts w:ascii="ＭＳ 明朝" w:hAnsi="ＭＳ 明朝" w:hint="eastAsia"/>
              </w:rPr>
              <w:t>等の工具を用いて０．８㎏／㎡を均一に塗布する。</w:t>
            </w:r>
          </w:p>
        </w:tc>
      </w:tr>
      <w:tr w:rsidR="002D7A46" w:rsidRPr="007114FA" w14:paraId="70F75E65" w14:textId="77777777" w:rsidTr="00494068">
        <w:trPr>
          <w:cantSplit/>
          <w:trHeight w:val="454"/>
          <w:jc w:val="center"/>
        </w:trPr>
        <w:tc>
          <w:tcPr>
            <w:tcW w:w="626" w:type="dxa"/>
            <w:vMerge w:val="restart"/>
            <w:vAlign w:val="center"/>
          </w:tcPr>
          <w:p w14:paraId="70F75E63" w14:textId="77777777" w:rsidR="002D7A46" w:rsidRPr="007114FA" w:rsidRDefault="001A23B2" w:rsidP="00494068">
            <w:pPr>
              <w:jc w:val="center"/>
              <w:rPr>
                <w:rFonts w:ascii="ＭＳ 明朝" w:hAnsi="ＭＳ 明朝"/>
              </w:rPr>
            </w:pPr>
            <w:r w:rsidRPr="007114FA">
              <w:rPr>
                <w:rFonts w:ascii="ＭＳ 明朝" w:hAnsi="ＭＳ 明朝" w:hint="eastAsia"/>
              </w:rPr>
              <w:t>３</w:t>
            </w:r>
          </w:p>
        </w:tc>
        <w:tc>
          <w:tcPr>
            <w:tcW w:w="7918" w:type="dxa"/>
            <w:tcBorders>
              <w:bottom w:val="dotted" w:sz="4" w:space="0" w:color="auto"/>
            </w:tcBorders>
            <w:vAlign w:val="center"/>
          </w:tcPr>
          <w:p w14:paraId="70F75E64" w14:textId="77777777" w:rsidR="002D7A46" w:rsidRPr="007114FA" w:rsidRDefault="00F95FE5" w:rsidP="004D03AB">
            <w:pPr>
              <w:rPr>
                <w:rFonts w:ascii="ＭＳ 明朝" w:hAnsi="ＭＳ 明朝"/>
              </w:rPr>
            </w:pPr>
            <w:r>
              <w:rPr>
                <w:rFonts w:ascii="ＭＳ 明朝" w:hAnsi="ＭＳ 明朝" w:hint="eastAsia"/>
              </w:rPr>
              <w:t>タフレックス</w:t>
            </w:r>
            <w:r w:rsidR="004D03AB">
              <w:rPr>
                <w:rFonts w:ascii="ＭＳ 明朝" w:hAnsi="ＭＳ 明朝" w:hint="eastAsia"/>
              </w:rPr>
              <w:t>塗布</w:t>
            </w:r>
          </w:p>
        </w:tc>
      </w:tr>
      <w:tr w:rsidR="002D7A46" w:rsidRPr="007114FA" w14:paraId="70F75E68" w14:textId="77777777" w:rsidTr="00494068">
        <w:trPr>
          <w:cantSplit/>
          <w:trHeight w:val="739"/>
          <w:jc w:val="center"/>
        </w:trPr>
        <w:tc>
          <w:tcPr>
            <w:tcW w:w="626" w:type="dxa"/>
            <w:vMerge/>
            <w:vAlign w:val="center"/>
          </w:tcPr>
          <w:p w14:paraId="70F75E66" w14:textId="77777777" w:rsidR="002D7A46" w:rsidRPr="007114FA" w:rsidRDefault="002D7A46" w:rsidP="00494068">
            <w:pPr>
              <w:jc w:val="center"/>
              <w:rPr>
                <w:rFonts w:ascii="ＭＳ 明朝" w:hAnsi="ＭＳ 明朝"/>
              </w:rPr>
            </w:pPr>
          </w:p>
        </w:tc>
        <w:tc>
          <w:tcPr>
            <w:tcW w:w="7918" w:type="dxa"/>
            <w:tcBorders>
              <w:top w:val="dotted" w:sz="4" w:space="0" w:color="auto"/>
              <w:bottom w:val="dotted" w:sz="4" w:space="0" w:color="auto"/>
            </w:tcBorders>
            <w:vAlign w:val="center"/>
          </w:tcPr>
          <w:p w14:paraId="70F75E67" w14:textId="160F8DFE" w:rsidR="002D7A46" w:rsidRPr="007114FA" w:rsidRDefault="00F95FE5" w:rsidP="00F95FE5">
            <w:pPr>
              <w:ind w:firstLineChars="100" w:firstLine="210"/>
              <w:rPr>
                <w:rFonts w:ascii="ＭＳ 明朝" w:hAnsi="ＭＳ 明朝"/>
              </w:rPr>
            </w:pPr>
            <w:r>
              <w:rPr>
                <w:rFonts w:ascii="ＭＳ 明朝" w:hAnsi="ＭＳ 明朝" w:hint="eastAsia"/>
              </w:rPr>
              <w:t>タフレックス</w:t>
            </w:r>
            <w:r w:rsidR="009074B7" w:rsidRPr="007114FA">
              <w:rPr>
                <w:rFonts w:ascii="ＭＳ 明朝" w:hAnsi="ＭＳ 明朝" w:hint="eastAsia"/>
              </w:rPr>
              <w:t>を</w:t>
            </w:r>
            <w:r w:rsidR="009074B7">
              <w:rPr>
                <w:rFonts w:ascii="ＭＳ 明朝" w:hAnsi="ＭＳ 明朝" w:hint="eastAsia"/>
              </w:rPr>
              <w:t>ローラー</w:t>
            </w:r>
            <w:r w:rsidR="00E62C50">
              <w:rPr>
                <w:rFonts w:ascii="ＭＳ 明朝" w:hAnsi="ＭＳ 明朝" w:hint="eastAsia"/>
              </w:rPr>
              <w:t>や</w:t>
            </w:r>
            <w:r w:rsidR="00E62C50">
              <w:rPr>
                <w:rFonts w:ascii="ＭＳ 明朝" w:hAnsi="ＭＳ 明朝"/>
              </w:rPr>
              <w:t>刷毛</w:t>
            </w:r>
            <w:r w:rsidR="009074B7">
              <w:rPr>
                <w:rFonts w:ascii="ＭＳ 明朝" w:hAnsi="ＭＳ 明朝" w:hint="eastAsia"/>
              </w:rPr>
              <w:t>等の工具を用いて</w:t>
            </w:r>
            <w:ins w:id="166" w:author="Yoshinori Tokimasa" w:date="2024-12-04T17:42:00Z">
              <w:r w:rsidR="009E3BF2">
                <w:rPr>
                  <w:rFonts w:ascii="ＭＳ 明朝" w:hAnsi="ＭＳ 明朝" w:hint="eastAsia"/>
                </w:rPr>
                <w:t>１．０</w:t>
              </w:r>
            </w:ins>
            <w:del w:id="167" w:author="Yoshinori Tokimasa" w:date="2024-12-04T17:42:00Z">
              <w:r w:rsidR="009074B7" w:rsidDel="009E3BF2">
                <w:rPr>
                  <w:rFonts w:ascii="ＭＳ 明朝" w:hAnsi="ＭＳ 明朝" w:hint="eastAsia"/>
                </w:rPr>
                <w:delText>１</w:delText>
              </w:r>
              <w:r w:rsidR="000D2A91" w:rsidDel="009E3BF2">
                <w:rPr>
                  <w:rFonts w:ascii="ＭＳ 明朝" w:hAnsi="ＭＳ 明朝" w:hint="eastAsia"/>
                </w:rPr>
                <w:delText>.</w:delText>
              </w:r>
              <w:r w:rsidR="009074B7" w:rsidDel="009E3BF2">
                <w:rPr>
                  <w:rFonts w:ascii="ＭＳ 明朝" w:hAnsi="ＭＳ 明朝" w:hint="eastAsia"/>
                </w:rPr>
                <w:delText>０</w:delText>
              </w:r>
            </w:del>
            <w:r w:rsidR="009074B7" w:rsidRPr="007114FA">
              <w:rPr>
                <w:rFonts w:ascii="ＭＳ 明朝" w:hAnsi="ＭＳ 明朝" w:hint="eastAsia"/>
              </w:rPr>
              <w:t>㎏／㎡を均一に塗布する。</w:t>
            </w:r>
          </w:p>
        </w:tc>
      </w:tr>
      <w:tr w:rsidR="002D7A46" w:rsidRPr="007114FA" w14:paraId="70F75E6B" w14:textId="77777777" w:rsidTr="00494068">
        <w:trPr>
          <w:cantSplit/>
          <w:trHeight w:val="454"/>
          <w:jc w:val="center"/>
        </w:trPr>
        <w:tc>
          <w:tcPr>
            <w:tcW w:w="626" w:type="dxa"/>
            <w:vMerge w:val="restart"/>
            <w:vAlign w:val="center"/>
          </w:tcPr>
          <w:p w14:paraId="70F75E69" w14:textId="77777777" w:rsidR="002D7A46" w:rsidRPr="007114FA" w:rsidRDefault="009074B7" w:rsidP="00494068">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70F75E6A" w14:textId="46B3CCE3" w:rsidR="002D7A46" w:rsidRPr="007114FA" w:rsidRDefault="00D20037" w:rsidP="006777F9">
            <w:pPr>
              <w:pStyle w:val="a3"/>
              <w:tabs>
                <w:tab w:val="clear" w:pos="4252"/>
                <w:tab w:val="clear" w:pos="8504"/>
              </w:tabs>
              <w:snapToGrid/>
              <w:rPr>
                <w:rFonts w:ascii="ＭＳ 明朝" w:hAnsi="ＭＳ 明朝"/>
              </w:rPr>
            </w:pPr>
            <w:ins w:id="168" w:author="Shinpei Ozeki" w:date="2024-11-27T09:32:00Z">
              <w:r>
                <w:rPr>
                  <w:rFonts w:ascii="ＭＳ 明朝" w:hAnsi="ＭＳ 明朝" w:hint="eastAsia"/>
                </w:rPr>
                <w:t>ＳＱ</w:t>
              </w:r>
            </w:ins>
            <w:del w:id="169" w:author="Shinpei Ozeki" w:date="2024-11-27T09:32:00Z">
              <w:r w:rsidR="006777F9" w:rsidRPr="007114FA" w:rsidDel="00D20037">
                <w:rPr>
                  <w:rFonts w:ascii="ＭＳ 明朝" w:hAnsi="ＭＳ 明朝" w:hint="eastAsia"/>
                </w:rPr>
                <w:delText>各種</w:delText>
              </w:r>
            </w:del>
            <w:r w:rsidR="00A037F6" w:rsidRPr="007114FA">
              <w:rPr>
                <w:rFonts w:ascii="ＭＳ 明朝" w:hAnsi="ＭＳ 明朝" w:hint="eastAsia"/>
              </w:rPr>
              <w:t>トップ</w:t>
            </w:r>
            <w:ins w:id="170" w:author="Shinpei Ozeki" w:date="2024-11-27T09:32:00Z">
              <w:r>
                <w:rPr>
                  <w:rFonts w:ascii="ＭＳ 明朝" w:hAnsi="ＭＳ 明朝" w:hint="eastAsia"/>
                </w:rPr>
                <w:t>・ゼロ</w:t>
              </w:r>
            </w:ins>
            <w:del w:id="171" w:author="Shinpei Ozeki" w:date="2024-11-27T09:32:00Z">
              <w:r w:rsidR="006777F9" w:rsidRPr="007114FA" w:rsidDel="00D20037">
                <w:rPr>
                  <w:rFonts w:ascii="ＭＳ 明朝" w:hAnsi="ＭＳ 明朝" w:hint="eastAsia"/>
                </w:rPr>
                <w:delText>コート</w:delText>
              </w:r>
            </w:del>
            <w:r w:rsidR="001A23B2" w:rsidRPr="007114FA">
              <w:rPr>
                <w:rFonts w:ascii="ＭＳ 明朝" w:hAnsi="ＭＳ 明朝" w:hint="eastAsia"/>
              </w:rPr>
              <w:t>（高反射色）</w:t>
            </w:r>
            <w:del w:id="172" w:author="Yoshinori Tokimasa" w:date="2024-12-04T18:09:00Z">
              <w:r w:rsidR="001A23B2" w:rsidRPr="007114FA" w:rsidDel="00010D92">
                <w:rPr>
                  <w:rFonts w:ascii="ＭＳ 明朝" w:hAnsi="ＭＳ 明朝" w:hint="eastAsia"/>
                </w:rPr>
                <w:delText>塗</w:delText>
              </w:r>
            </w:del>
            <w:r w:rsidR="002D7A46" w:rsidRPr="007114FA">
              <w:rPr>
                <w:rFonts w:ascii="ＭＳ 明朝" w:hAnsi="ＭＳ 明朝" w:hint="eastAsia"/>
              </w:rPr>
              <w:t>塗布</w:t>
            </w:r>
          </w:p>
        </w:tc>
      </w:tr>
      <w:tr w:rsidR="002D7A46" w:rsidRPr="007114FA" w14:paraId="70F75E6E" w14:textId="77777777" w:rsidTr="001A23B2">
        <w:trPr>
          <w:cantSplit/>
          <w:trHeight w:val="737"/>
          <w:jc w:val="center"/>
        </w:trPr>
        <w:tc>
          <w:tcPr>
            <w:tcW w:w="626" w:type="dxa"/>
            <w:vMerge/>
            <w:vAlign w:val="center"/>
          </w:tcPr>
          <w:p w14:paraId="70F75E6C"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6D" w14:textId="24E887A2" w:rsidR="002D7A46" w:rsidRPr="007114FA" w:rsidRDefault="002D7A46" w:rsidP="006777F9">
            <w:pPr>
              <w:pStyle w:val="a3"/>
              <w:tabs>
                <w:tab w:val="clear" w:pos="4252"/>
                <w:tab w:val="clear" w:pos="8504"/>
              </w:tabs>
              <w:snapToGrid/>
              <w:ind w:leftChars="92" w:left="193"/>
              <w:rPr>
                <w:rFonts w:ascii="ＭＳ 明朝" w:hAnsi="ＭＳ 明朝"/>
              </w:rPr>
            </w:pPr>
            <w:r w:rsidRPr="007114FA">
              <w:rPr>
                <w:rFonts w:ascii="ＭＳ 明朝" w:hAnsi="ＭＳ 明朝" w:hint="eastAsia"/>
              </w:rPr>
              <w:t>主剤・硬化剤からなる</w:t>
            </w:r>
            <w:ins w:id="173" w:author="Shinpei Ozeki" w:date="2024-11-27T09:32:00Z">
              <w:r w:rsidR="00D20037">
                <w:rPr>
                  <w:rFonts w:ascii="ＭＳ 明朝" w:hAnsi="ＭＳ 明朝" w:hint="eastAsia"/>
                </w:rPr>
                <w:t>ＳＱ</w:t>
              </w:r>
            </w:ins>
            <w:del w:id="174" w:author="Shinpei Ozeki" w:date="2024-11-27T09:32:00Z">
              <w:r w:rsidR="006777F9" w:rsidRPr="007114FA" w:rsidDel="00D20037">
                <w:rPr>
                  <w:rFonts w:ascii="ＭＳ 明朝" w:hAnsi="ＭＳ 明朝" w:hint="eastAsia"/>
                </w:rPr>
                <w:delText>各種</w:delText>
              </w:r>
            </w:del>
            <w:r w:rsidR="006777F9" w:rsidRPr="007114FA">
              <w:rPr>
                <w:rFonts w:ascii="ＭＳ 明朝" w:hAnsi="ＭＳ 明朝" w:hint="eastAsia"/>
              </w:rPr>
              <w:t>トップ</w:t>
            </w:r>
            <w:ins w:id="175" w:author="Shinpei Ozeki" w:date="2024-11-27T09:32:00Z">
              <w:r w:rsidR="00D20037">
                <w:rPr>
                  <w:rFonts w:ascii="ＭＳ 明朝" w:hAnsi="ＭＳ 明朝" w:hint="eastAsia"/>
                </w:rPr>
                <w:t>・ゼロ</w:t>
              </w:r>
            </w:ins>
            <w:del w:id="176" w:author="Shinpei Ozeki" w:date="2024-11-27T09:32:00Z">
              <w:r w:rsidR="006777F9" w:rsidRPr="007114FA" w:rsidDel="00D20037">
                <w:rPr>
                  <w:rFonts w:ascii="ＭＳ 明朝" w:hAnsi="ＭＳ 明朝" w:hint="eastAsia"/>
                </w:rPr>
                <w:delText>コート</w:delText>
              </w:r>
            </w:del>
            <w:r w:rsidR="001A23B2" w:rsidRPr="007114FA">
              <w:rPr>
                <w:rFonts w:ascii="ＭＳ 明朝" w:hAnsi="ＭＳ 明朝" w:hint="eastAsia"/>
              </w:rPr>
              <w:t>（高反射色）</w:t>
            </w:r>
            <w:r w:rsidR="00E62C50">
              <w:rPr>
                <w:rFonts w:ascii="ＭＳ 明朝" w:hAnsi="ＭＳ 明朝" w:hint="eastAsia"/>
              </w:rPr>
              <w:t>を規定の配合で混合</w:t>
            </w:r>
            <w:ins w:id="177" w:author="Yoshinori Tokimasa" w:date="2024-12-04T18:10:00Z">
              <w:r w:rsidR="00010D92">
                <w:rPr>
                  <w:rFonts w:ascii="ＭＳ 明朝" w:hAnsi="ＭＳ 明朝" w:hint="eastAsia"/>
                </w:rPr>
                <w:t>撹拌</w:t>
              </w:r>
            </w:ins>
            <w:del w:id="178" w:author="Yoshinori Tokimasa" w:date="2024-12-04T18:09:00Z">
              <w:r w:rsidR="00E62C50" w:rsidDel="00010D92">
                <w:rPr>
                  <w:rFonts w:ascii="ＭＳ 明朝" w:hAnsi="ＭＳ 明朝" w:hint="eastAsia"/>
                </w:rPr>
                <w:delText>攪拌</w:delText>
              </w:r>
            </w:del>
            <w:r w:rsidR="00E62C50">
              <w:rPr>
                <w:rFonts w:ascii="ＭＳ 明朝" w:hAnsi="ＭＳ 明朝" w:hint="eastAsia"/>
              </w:rPr>
              <w:t>し、ローラーや</w:t>
            </w:r>
            <w:r w:rsidRPr="007114FA">
              <w:rPr>
                <w:rFonts w:ascii="ＭＳ 明朝" w:hAnsi="ＭＳ 明朝" w:hint="eastAsia"/>
              </w:rPr>
              <w:t>刷毛等の工具で</w:t>
            </w:r>
            <w:ins w:id="179" w:author="Yoshinori Tokimasa" w:date="2024-12-04T17:42:00Z">
              <w:r w:rsidR="009E3BF2">
                <w:rPr>
                  <w:rFonts w:ascii="ＭＳ 明朝" w:hAnsi="ＭＳ 明朝" w:hint="eastAsia"/>
                </w:rPr>
                <w:t>０．２</w:t>
              </w:r>
            </w:ins>
            <w:del w:id="180" w:author="Yoshinori Tokimasa" w:date="2024-12-04T17:42:00Z">
              <w:r w:rsidRPr="007114FA" w:rsidDel="009E3BF2">
                <w:rPr>
                  <w:rFonts w:ascii="ＭＳ 明朝" w:hAnsi="ＭＳ 明朝" w:hint="eastAsia"/>
                </w:rPr>
                <w:delText>０.２</w:delText>
              </w:r>
            </w:del>
            <w:r w:rsidR="00D47FE2" w:rsidRPr="007114FA">
              <w:rPr>
                <w:rFonts w:ascii="ＭＳ 明朝" w:hAnsi="ＭＳ 明朝" w:hint="eastAsia"/>
              </w:rPr>
              <w:t>㎏</w:t>
            </w:r>
            <w:r w:rsidRPr="007114FA">
              <w:rPr>
                <w:rFonts w:ascii="ＭＳ 明朝" w:hAnsi="ＭＳ 明朝" w:hint="eastAsia"/>
              </w:rPr>
              <w:t>／㎡</w:t>
            </w:r>
            <w:r w:rsidR="00432927" w:rsidRPr="007114FA">
              <w:rPr>
                <w:rFonts w:hint="eastAsia"/>
                <w:noProof/>
              </w:rPr>
              <w:t>を</w:t>
            </w:r>
            <w:r w:rsidRPr="007114FA">
              <w:rPr>
                <w:rFonts w:ascii="ＭＳ 明朝" w:hAnsi="ＭＳ 明朝" w:hint="eastAsia"/>
              </w:rPr>
              <w:t>均一にムラ無く塗布する。</w:t>
            </w:r>
          </w:p>
        </w:tc>
      </w:tr>
      <w:tr w:rsidR="002D7A46" w:rsidRPr="007114FA" w14:paraId="70F75E71" w14:textId="77777777" w:rsidTr="00494068">
        <w:trPr>
          <w:cantSplit/>
          <w:trHeight w:val="454"/>
          <w:jc w:val="center"/>
        </w:trPr>
        <w:tc>
          <w:tcPr>
            <w:tcW w:w="626" w:type="dxa"/>
            <w:vMerge w:val="restart"/>
            <w:vAlign w:val="center"/>
          </w:tcPr>
          <w:p w14:paraId="70F75E6F" w14:textId="77777777" w:rsidR="002D7A46" w:rsidRPr="007114FA" w:rsidRDefault="009074B7" w:rsidP="00494068">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70F75E70" w14:textId="77777777" w:rsidR="002D7A46" w:rsidRPr="007114FA" w:rsidRDefault="002D7A46" w:rsidP="00494068">
            <w:pPr>
              <w:pStyle w:val="a3"/>
              <w:tabs>
                <w:tab w:val="clear" w:pos="4252"/>
                <w:tab w:val="clear" w:pos="8504"/>
              </w:tabs>
              <w:snapToGrid/>
              <w:rPr>
                <w:rFonts w:ascii="ＭＳ 明朝" w:hAnsi="ＭＳ 明朝"/>
              </w:rPr>
            </w:pPr>
            <w:r w:rsidRPr="007114FA">
              <w:rPr>
                <w:rFonts w:hint="eastAsia"/>
              </w:rPr>
              <w:t>養生</w:t>
            </w:r>
          </w:p>
        </w:tc>
      </w:tr>
      <w:tr w:rsidR="002D7A46" w:rsidRPr="007114FA" w14:paraId="70F75E74" w14:textId="77777777" w:rsidTr="001A23B2">
        <w:trPr>
          <w:cantSplit/>
          <w:trHeight w:val="454"/>
          <w:jc w:val="center"/>
        </w:trPr>
        <w:tc>
          <w:tcPr>
            <w:tcW w:w="626" w:type="dxa"/>
            <w:vMerge/>
            <w:tcBorders>
              <w:bottom w:val="single" w:sz="4" w:space="0" w:color="auto"/>
            </w:tcBorders>
            <w:vAlign w:val="center"/>
          </w:tcPr>
          <w:p w14:paraId="70F75E72" w14:textId="77777777" w:rsidR="002D7A46" w:rsidRPr="007114FA"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70F75E73" w14:textId="77777777" w:rsidR="002D7A46" w:rsidRPr="007114FA" w:rsidRDefault="002D7A46" w:rsidP="00494068">
            <w:pPr>
              <w:ind w:leftChars="92" w:left="193"/>
              <w:rPr>
                <w:rFonts w:ascii="ＭＳ 明朝" w:hAnsi="ＭＳ 明朝"/>
              </w:rPr>
            </w:pPr>
            <w:r w:rsidRPr="007114FA">
              <w:rPr>
                <w:rFonts w:hint="eastAsia"/>
              </w:rPr>
              <w:t>施工終了後、１日以上養生する。</w:t>
            </w:r>
          </w:p>
        </w:tc>
      </w:tr>
    </w:tbl>
    <w:p w14:paraId="70F75E75" w14:textId="77777777" w:rsidR="002D7A46" w:rsidRPr="007114FA" w:rsidRDefault="002D7A46" w:rsidP="002D7A46">
      <w:pPr>
        <w:rPr>
          <w:rFonts w:ascii="ＭＳ 明朝" w:hAnsi="ＭＳ 明朝"/>
        </w:rPr>
      </w:pPr>
    </w:p>
    <w:p w14:paraId="70F75E76" w14:textId="6B57F0A4" w:rsidR="00D77FDE" w:rsidRDefault="00D77FDE" w:rsidP="004D03AB">
      <w:pPr>
        <w:rPr>
          <w:rFonts w:ascii="ＭＳ 明朝" w:hAnsi="ＭＳ 明朝"/>
        </w:rPr>
      </w:pPr>
    </w:p>
    <w:p w14:paraId="4DF8D755" w14:textId="77777777" w:rsidR="0067067E" w:rsidRDefault="0067067E" w:rsidP="004D03AB">
      <w:pPr>
        <w:rPr>
          <w:rFonts w:ascii="ＭＳ 明朝" w:hAnsi="ＭＳ 明朝"/>
        </w:rPr>
      </w:pPr>
    </w:p>
    <w:p w14:paraId="6BCDB289" w14:textId="77777777" w:rsidR="0067067E" w:rsidRDefault="0067067E" w:rsidP="004D03AB">
      <w:pPr>
        <w:rPr>
          <w:rFonts w:ascii="ＭＳ 明朝" w:hAnsi="ＭＳ 明朝"/>
        </w:rPr>
      </w:pPr>
    </w:p>
    <w:p w14:paraId="3CD6CBEA" w14:textId="77777777" w:rsidR="0067067E" w:rsidRDefault="0067067E" w:rsidP="004D03AB">
      <w:pPr>
        <w:rPr>
          <w:rFonts w:ascii="ＭＳ 明朝" w:hAnsi="ＭＳ 明朝"/>
        </w:rPr>
      </w:pPr>
    </w:p>
    <w:p w14:paraId="65EF9A57" w14:textId="77777777" w:rsidR="0067067E" w:rsidRDefault="0067067E" w:rsidP="004D03AB">
      <w:pPr>
        <w:rPr>
          <w:rFonts w:ascii="ＭＳ 明朝" w:hAnsi="ＭＳ 明朝"/>
        </w:rPr>
      </w:pPr>
    </w:p>
    <w:p w14:paraId="1ABC3006" w14:textId="77777777" w:rsidR="0067067E" w:rsidRDefault="0067067E" w:rsidP="004D03AB">
      <w:pPr>
        <w:rPr>
          <w:rFonts w:ascii="ＭＳ 明朝" w:hAnsi="ＭＳ 明朝"/>
        </w:rPr>
      </w:pPr>
    </w:p>
    <w:p w14:paraId="31F298B6" w14:textId="77777777" w:rsidR="0067067E" w:rsidRDefault="0067067E" w:rsidP="004D03AB">
      <w:pPr>
        <w:rPr>
          <w:rFonts w:ascii="ＭＳ 明朝" w:hAnsi="ＭＳ 明朝"/>
        </w:rPr>
      </w:pPr>
    </w:p>
    <w:p w14:paraId="263E4D1E" w14:textId="77777777" w:rsidR="0067067E" w:rsidRDefault="0067067E" w:rsidP="004D03AB">
      <w:pPr>
        <w:rPr>
          <w:rFonts w:ascii="ＭＳ 明朝" w:hAnsi="ＭＳ 明朝"/>
        </w:rPr>
      </w:pPr>
    </w:p>
    <w:p w14:paraId="7B4F7C94" w14:textId="77777777" w:rsidR="0067067E" w:rsidRDefault="0067067E" w:rsidP="004D03AB">
      <w:pPr>
        <w:rPr>
          <w:rFonts w:ascii="ＭＳ 明朝" w:hAnsi="ＭＳ 明朝"/>
        </w:rPr>
      </w:pPr>
    </w:p>
    <w:p w14:paraId="35873ACD" w14:textId="77777777" w:rsidR="0067067E" w:rsidRDefault="0067067E" w:rsidP="004D03AB">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7067E" w14:paraId="15C3C4EB" w14:textId="77777777" w:rsidTr="0067067E">
        <w:tc>
          <w:tcPr>
            <w:tcW w:w="8702" w:type="dxa"/>
            <w:tcBorders>
              <w:top w:val="single" w:sz="4" w:space="0" w:color="auto"/>
              <w:left w:val="single" w:sz="4" w:space="0" w:color="auto"/>
              <w:bottom w:val="single" w:sz="4" w:space="0" w:color="auto"/>
              <w:right w:val="single" w:sz="4" w:space="0" w:color="auto"/>
            </w:tcBorders>
            <w:hideMark/>
          </w:tcPr>
          <w:p w14:paraId="5F12A1A5" w14:textId="77777777" w:rsidR="0067067E" w:rsidRDefault="0067067E">
            <w:pPr>
              <w:spacing w:line="200" w:lineRule="exact"/>
              <w:rPr>
                <w:rFonts w:ascii="Calibri" w:hAnsi="Calibri" w:cs="Calibri"/>
                <w:sz w:val="16"/>
                <w:szCs w:val="20"/>
              </w:rPr>
            </w:pPr>
            <w:r>
              <w:rPr>
                <w:rFonts w:ascii="Calibri" w:hAnsi="Calibri" w:cs="Calibri" w:hint="eastAsia"/>
                <w:sz w:val="16"/>
                <w:szCs w:val="20"/>
              </w:rPr>
              <w:t>免責事項</w:t>
            </w:r>
          </w:p>
          <w:p w14:paraId="68D02FB9" w14:textId="77777777" w:rsidR="0067067E" w:rsidRDefault="0067067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47D83E7" w14:textId="77777777" w:rsidR="0067067E" w:rsidRPr="0067067E" w:rsidRDefault="0067067E" w:rsidP="004D03AB">
      <w:pPr>
        <w:rPr>
          <w:rFonts w:ascii="ＭＳ 明朝" w:hAnsi="ＭＳ 明朝"/>
        </w:rPr>
      </w:pPr>
    </w:p>
    <w:sectPr w:rsidR="0067067E" w:rsidRPr="0067067E" w:rsidSect="000E12A9">
      <w:headerReference w:type="default" r:id="rId11"/>
      <w:footerReference w:type="even" r:id="rId12"/>
      <w:footerReference w:type="default" r:id="rId13"/>
      <w:pgSz w:w="11906" w:h="16838" w:code="9"/>
      <w:pgMar w:top="1985" w:right="1701" w:bottom="1701" w:left="1701" w:header="1417" w:footer="992" w:gutter="0"/>
      <w:pgNumType w:start="0"/>
      <w:cols w:space="425"/>
      <w:titlePg w:val="0"/>
      <w:docGrid w:type="lines" w:linePitch="292"/>
      <w:sectPrChange w:id="184" w:author="Yoshinori Tokimasa" w:date="2024-12-04T17:13:00Z">
        <w:sectPr w:rsidR="0067067E" w:rsidRPr="0067067E" w:rsidSect="000E12A9">
          <w:pgMar w:top="1985" w:right="1701" w:bottom="1701" w:left="1701" w:header="851" w:footer="992"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6850C" w14:textId="77777777" w:rsidR="002810F7" w:rsidRDefault="002810F7">
      <w:r>
        <w:separator/>
      </w:r>
    </w:p>
  </w:endnote>
  <w:endnote w:type="continuationSeparator" w:id="0">
    <w:p w14:paraId="3C63D3F9" w14:textId="77777777" w:rsidR="002810F7" w:rsidRDefault="00281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明朝">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75E83" w14:textId="77777777" w:rsidR="004021AF" w:rsidRDefault="004021A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0F75E84"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7CB4E" w14:textId="77777777" w:rsidR="000E12A9" w:rsidRDefault="000E12A9">
    <w:pPr>
      <w:pStyle w:val="a6"/>
      <w:jc w:val="center"/>
      <w:rPr>
        <w:ins w:id="182" w:author="Yoshinori Tokimasa" w:date="2024-12-04T17:13:00Z"/>
      </w:rPr>
    </w:pPr>
    <w:ins w:id="183" w:author="Yoshinori Tokimasa" w:date="2024-12-04T17:13:00Z">
      <w:r>
        <w:fldChar w:fldCharType="begin"/>
      </w:r>
      <w:r>
        <w:instrText>PAGE   \* MERGEFORMAT</w:instrText>
      </w:r>
      <w:r>
        <w:fldChar w:fldCharType="separate"/>
      </w:r>
      <w:r>
        <w:rPr>
          <w:lang w:val="ja-JP"/>
        </w:rPr>
        <w:t>2</w:t>
      </w:r>
      <w:r>
        <w:fldChar w:fldCharType="end"/>
      </w:r>
    </w:ins>
  </w:p>
  <w:p w14:paraId="70F75E86"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29B9B7" w14:textId="77777777" w:rsidR="002810F7" w:rsidRDefault="002810F7">
      <w:r>
        <w:separator/>
      </w:r>
    </w:p>
  </w:footnote>
  <w:footnote w:type="continuationSeparator" w:id="0">
    <w:p w14:paraId="4C8865C4" w14:textId="77777777" w:rsidR="002810F7" w:rsidRDefault="00281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62F5E" w14:textId="1EEB743C" w:rsidR="000E12A9" w:rsidRDefault="000E12A9" w:rsidP="000E12A9">
    <w:pPr>
      <w:pStyle w:val="a3"/>
    </w:pPr>
    <w:r>
      <w:tab/>
    </w:r>
    <w:r>
      <w:tab/>
    </w:r>
    <w:ins w:id="181" w:author="Yoshinori Tokimasa" w:date="2024-12-04T17:13:00Z">
      <w:r>
        <w:rPr>
          <w:rFonts w:hint="eastAsia"/>
        </w:rPr>
        <w:t>Ver.202412</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4AB132DE"/>
    <w:multiLevelType w:val="hybridMultilevel"/>
    <w:tmpl w:val="4CACBED0"/>
    <w:lvl w:ilvl="0" w:tplc="82D80F1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0F6705C"/>
    <w:multiLevelType w:val="hybridMultilevel"/>
    <w:tmpl w:val="99189A70"/>
    <w:lvl w:ilvl="0" w:tplc="6C6860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5809721">
    <w:abstractNumId w:val="3"/>
  </w:num>
  <w:num w:numId="2" w16cid:durableId="751392097">
    <w:abstractNumId w:val="0"/>
  </w:num>
  <w:num w:numId="3" w16cid:durableId="926228438">
    <w:abstractNumId w:val="6"/>
  </w:num>
  <w:num w:numId="4" w16cid:durableId="2046059768">
    <w:abstractNumId w:val="8"/>
  </w:num>
  <w:num w:numId="5" w16cid:durableId="1211503164">
    <w:abstractNumId w:val="2"/>
  </w:num>
  <w:num w:numId="6" w16cid:durableId="1289438366">
    <w:abstractNumId w:val="1"/>
  </w:num>
  <w:num w:numId="7" w16cid:durableId="461340581">
    <w:abstractNumId w:val="5"/>
  </w:num>
  <w:num w:numId="8" w16cid:durableId="1021783688">
    <w:abstractNumId w:val="4"/>
  </w:num>
  <w:num w:numId="9" w16cid:durableId="162503895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Yoshinori Tokimasa">
    <w15:presenceInfo w15:providerId="AD" w15:userId="S::tokimasa.yoshinori@jp.sika.com::5a62db1d-0f1f-4dd3-a51d-fb2cc72b154a"/>
  </w15:person>
  <w15:person w15:author="Shinpei Ozeki">
    <w15:presenceInfo w15:providerId="AD" w15:userId="S::ozeki.shinpei@jp.sika.com::6a6ad33e-45e3-4aec-b311-d8235bb3af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840"/>
  <w:drawingGridHorizontalSpacing w:val="105"/>
  <w:drawingGridVerticalSpacing w:val="146"/>
  <w:displayHorizontalDrawingGridEvery w:val="0"/>
  <w:displayVerticalDrawingGridEvery w:val="2"/>
  <w:characterSpacingControl w:val="compressPunctuation"/>
  <w:hdrShapeDefaults>
    <o:shapedefaults v:ext="edit" spidmax="22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BA8"/>
    <w:rsid w:val="00004B4B"/>
    <w:rsid w:val="00010967"/>
    <w:rsid w:val="00010D92"/>
    <w:rsid w:val="00012611"/>
    <w:rsid w:val="00013B18"/>
    <w:rsid w:val="00014B32"/>
    <w:rsid w:val="00031396"/>
    <w:rsid w:val="000337D1"/>
    <w:rsid w:val="00034936"/>
    <w:rsid w:val="00037B53"/>
    <w:rsid w:val="00040294"/>
    <w:rsid w:val="00040EEA"/>
    <w:rsid w:val="000426CB"/>
    <w:rsid w:val="0005584E"/>
    <w:rsid w:val="0006453C"/>
    <w:rsid w:val="000658FA"/>
    <w:rsid w:val="00072BD6"/>
    <w:rsid w:val="00083B96"/>
    <w:rsid w:val="00090758"/>
    <w:rsid w:val="00092C91"/>
    <w:rsid w:val="00097F97"/>
    <w:rsid w:val="000A7A53"/>
    <w:rsid w:val="000A7C81"/>
    <w:rsid w:val="000A7E61"/>
    <w:rsid w:val="000B156E"/>
    <w:rsid w:val="000B5B55"/>
    <w:rsid w:val="000B6792"/>
    <w:rsid w:val="000B770E"/>
    <w:rsid w:val="000C55D9"/>
    <w:rsid w:val="000D23A7"/>
    <w:rsid w:val="000D2A91"/>
    <w:rsid w:val="000E12A9"/>
    <w:rsid w:val="000E577C"/>
    <w:rsid w:val="000E6FCA"/>
    <w:rsid w:val="000F47CA"/>
    <w:rsid w:val="000F66FE"/>
    <w:rsid w:val="00110000"/>
    <w:rsid w:val="00117068"/>
    <w:rsid w:val="001245A4"/>
    <w:rsid w:val="0013062B"/>
    <w:rsid w:val="001426BA"/>
    <w:rsid w:val="00142F4E"/>
    <w:rsid w:val="001446A6"/>
    <w:rsid w:val="00153238"/>
    <w:rsid w:val="001552FC"/>
    <w:rsid w:val="001559E4"/>
    <w:rsid w:val="00173F51"/>
    <w:rsid w:val="0017569C"/>
    <w:rsid w:val="001825D1"/>
    <w:rsid w:val="00183E84"/>
    <w:rsid w:val="0018497B"/>
    <w:rsid w:val="00190665"/>
    <w:rsid w:val="001938B2"/>
    <w:rsid w:val="00193FE7"/>
    <w:rsid w:val="001A0449"/>
    <w:rsid w:val="001A23B2"/>
    <w:rsid w:val="001A6C52"/>
    <w:rsid w:val="001B01A2"/>
    <w:rsid w:val="001E2CD6"/>
    <w:rsid w:val="001E718D"/>
    <w:rsid w:val="001F24A4"/>
    <w:rsid w:val="001F79CB"/>
    <w:rsid w:val="00202003"/>
    <w:rsid w:val="0020400F"/>
    <w:rsid w:val="00210402"/>
    <w:rsid w:val="00210DD5"/>
    <w:rsid w:val="00212374"/>
    <w:rsid w:val="00212939"/>
    <w:rsid w:val="00213A23"/>
    <w:rsid w:val="00215204"/>
    <w:rsid w:val="00223AF4"/>
    <w:rsid w:val="00225B72"/>
    <w:rsid w:val="00231F2D"/>
    <w:rsid w:val="00232D19"/>
    <w:rsid w:val="0023338B"/>
    <w:rsid w:val="00244011"/>
    <w:rsid w:val="00247479"/>
    <w:rsid w:val="00251094"/>
    <w:rsid w:val="0025280F"/>
    <w:rsid w:val="00257908"/>
    <w:rsid w:val="00260D1B"/>
    <w:rsid w:val="002636EB"/>
    <w:rsid w:val="002810F7"/>
    <w:rsid w:val="00284B30"/>
    <w:rsid w:val="002910DE"/>
    <w:rsid w:val="0029543F"/>
    <w:rsid w:val="002B3C21"/>
    <w:rsid w:val="002B4165"/>
    <w:rsid w:val="002B6652"/>
    <w:rsid w:val="002D3AB7"/>
    <w:rsid w:val="002D7A46"/>
    <w:rsid w:val="002E0970"/>
    <w:rsid w:val="002E3076"/>
    <w:rsid w:val="002E3BB2"/>
    <w:rsid w:val="002E69CF"/>
    <w:rsid w:val="002F06DC"/>
    <w:rsid w:val="002F0975"/>
    <w:rsid w:val="002F15C7"/>
    <w:rsid w:val="002F1E63"/>
    <w:rsid w:val="00300153"/>
    <w:rsid w:val="00313C3E"/>
    <w:rsid w:val="003170E0"/>
    <w:rsid w:val="00320261"/>
    <w:rsid w:val="003228AF"/>
    <w:rsid w:val="00322CAB"/>
    <w:rsid w:val="00352AD3"/>
    <w:rsid w:val="0036332F"/>
    <w:rsid w:val="003721FC"/>
    <w:rsid w:val="0037650D"/>
    <w:rsid w:val="00382395"/>
    <w:rsid w:val="00391655"/>
    <w:rsid w:val="00395135"/>
    <w:rsid w:val="003963E1"/>
    <w:rsid w:val="003A0657"/>
    <w:rsid w:val="003A36C9"/>
    <w:rsid w:val="003A62B7"/>
    <w:rsid w:val="003B2905"/>
    <w:rsid w:val="003B40EF"/>
    <w:rsid w:val="003C511F"/>
    <w:rsid w:val="003E0F1B"/>
    <w:rsid w:val="00401309"/>
    <w:rsid w:val="004021AF"/>
    <w:rsid w:val="00402F8F"/>
    <w:rsid w:val="00404FDD"/>
    <w:rsid w:val="004059FC"/>
    <w:rsid w:val="00411696"/>
    <w:rsid w:val="004324F0"/>
    <w:rsid w:val="00432927"/>
    <w:rsid w:val="0043333C"/>
    <w:rsid w:val="00451CE0"/>
    <w:rsid w:val="00452A2F"/>
    <w:rsid w:val="00475259"/>
    <w:rsid w:val="004807FB"/>
    <w:rsid w:val="004876BB"/>
    <w:rsid w:val="00491DCF"/>
    <w:rsid w:val="00494068"/>
    <w:rsid w:val="004A01C7"/>
    <w:rsid w:val="004A070D"/>
    <w:rsid w:val="004A18C3"/>
    <w:rsid w:val="004B6766"/>
    <w:rsid w:val="004C0411"/>
    <w:rsid w:val="004D03AB"/>
    <w:rsid w:val="004D22CA"/>
    <w:rsid w:val="004E0681"/>
    <w:rsid w:val="004E2AD1"/>
    <w:rsid w:val="004E3997"/>
    <w:rsid w:val="004E4334"/>
    <w:rsid w:val="004F10E4"/>
    <w:rsid w:val="005075E6"/>
    <w:rsid w:val="00507C40"/>
    <w:rsid w:val="0051182E"/>
    <w:rsid w:val="005164F1"/>
    <w:rsid w:val="005221B8"/>
    <w:rsid w:val="005315C2"/>
    <w:rsid w:val="005368F6"/>
    <w:rsid w:val="00545218"/>
    <w:rsid w:val="00551C18"/>
    <w:rsid w:val="00553A87"/>
    <w:rsid w:val="0055562D"/>
    <w:rsid w:val="005705A9"/>
    <w:rsid w:val="00575C19"/>
    <w:rsid w:val="005928E5"/>
    <w:rsid w:val="0059468B"/>
    <w:rsid w:val="005A260A"/>
    <w:rsid w:val="005A4AF0"/>
    <w:rsid w:val="005C062D"/>
    <w:rsid w:val="005C0C4D"/>
    <w:rsid w:val="005D75D2"/>
    <w:rsid w:val="005E2933"/>
    <w:rsid w:val="005E5E0B"/>
    <w:rsid w:val="005E7606"/>
    <w:rsid w:val="005F7A72"/>
    <w:rsid w:val="00617897"/>
    <w:rsid w:val="00617EAD"/>
    <w:rsid w:val="006227D2"/>
    <w:rsid w:val="00631C7C"/>
    <w:rsid w:val="00636CCB"/>
    <w:rsid w:val="00637BD4"/>
    <w:rsid w:val="00646738"/>
    <w:rsid w:val="00665DE2"/>
    <w:rsid w:val="0067067E"/>
    <w:rsid w:val="0067432C"/>
    <w:rsid w:val="0067491A"/>
    <w:rsid w:val="00677521"/>
    <w:rsid w:val="006777F9"/>
    <w:rsid w:val="00684A22"/>
    <w:rsid w:val="006B6D4D"/>
    <w:rsid w:val="006C05E1"/>
    <w:rsid w:val="006D31D9"/>
    <w:rsid w:val="006D5537"/>
    <w:rsid w:val="006E14CC"/>
    <w:rsid w:val="006F34B0"/>
    <w:rsid w:val="00704BF0"/>
    <w:rsid w:val="00704F27"/>
    <w:rsid w:val="00707FF2"/>
    <w:rsid w:val="007114FA"/>
    <w:rsid w:val="00716C62"/>
    <w:rsid w:val="00720878"/>
    <w:rsid w:val="007209F9"/>
    <w:rsid w:val="007210AF"/>
    <w:rsid w:val="007236F7"/>
    <w:rsid w:val="00730392"/>
    <w:rsid w:val="00734ED7"/>
    <w:rsid w:val="00740876"/>
    <w:rsid w:val="00763A92"/>
    <w:rsid w:val="00780E78"/>
    <w:rsid w:val="0078112B"/>
    <w:rsid w:val="00784DB4"/>
    <w:rsid w:val="00785700"/>
    <w:rsid w:val="0079050D"/>
    <w:rsid w:val="00797FD3"/>
    <w:rsid w:val="007A6F1C"/>
    <w:rsid w:val="007B320A"/>
    <w:rsid w:val="007D4C8A"/>
    <w:rsid w:val="007D7120"/>
    <w:rsid w:val="007F7A37"/>
    <w:rsid w:val="00813411"/>
    <w:rsid w:val="00820402"/>
    <w:rsid w:val="0082067B"/>
    <w:rsid w:val="00822EE5"/>
    <w:rsid w:val="00827298"/>
    <w:rsid w:val="008354AE"/>
    <w:rsid w:val="00843CDF"/>
    <w:rsid w:val="0084536B"/>
    <w:rsid w:val="00851D84"/>
    <w:rsid w:val="008555A2"/>
    <w:rsid w:val="00877EAB"/>
    <w:rsid w:val="00881F44"/>
    <w:rsid w:val="00882E1D"/>
    <w:rsid w:val="00891A2E"/>
    <w:rsid w:val="00892210"/>
    <w:rsid w:val="0089260B"/>
    <w:rsid w:val="008A3E1B"/>
    <w:rsid w:val="008A713F"/>
    <w:rsid w:val="008B13E8"/>
    <w:rsid w:val="008B242A"/>
    <w:rsid w:val="008C39F7"/>
    <w:rsid w:val="008D0933"/>
    <w:rsid w:val="008D21FF"/>
    <w:rsid w:val="008D39A0"/>
    <w:rsid w:val="008E0156"/>
    <w:rsid w:val="008E6BF8"/>
    <w:rsid w:val="008E779C"/>
    <w:rsid w:val="008E784B"/>
    <w:rsid w:val="008F51AD"/>
    <w:rsid w:val="00902706"/>
    <w:rsid w:val="009074B7"/>
    <w:rsid w:val="009317AF"/>
    <w:rsid w:val="00931BA7"/>
    <w:rsid w:val="009375D0"/>
    <w:rsid w:val="00941201"/>
    <w:rsid w:val="00946D1D"/>
    <w:rsid w:val="0094748E"/>
    <w:rsid w:val="0096644A"/>
    <w:rsid w:val="009669E0"/>
    <w:rsid w:val="0097089C"/>
    <w:rsid w:val="0097165D"/>
    <w:rsid w:val="00986BB7"/>
    <w:rsid w:val="009A09DD"/>
    <w:rsid w:val="009A6203"/>
    <w:rsid w:val="009A63AE"/>
    <w:rsid w:val="009B182C"/>
    <w:rsid w:val="009B1C13"/>
    <w:rsid w:val="009C18DA"/>
    <w:rsid w:val="009C2508"/>
    <w:rsid w:val="009C5D4A"/>
    <w:rsid w:val="009C7C6E"/>
    <w:rsid w:val="009C7DCC"/>
    <w:rsid w:val="009E345F"/>
    <w:rsid w:val="009E3BF2"/>
    <w:rsid w:val="009E5B86"/>
    <w:rsid w:val="009F2012"/>
    <w:rsid w:val="009F3718"/>
    <w:rsid w:val="009F58A8"/>
    <w:rsid w:val="00A026EF"/>
    <w:rsid w:val="00A037F6"/>
    <w:rsid w:val="00A0708B"/>
    <w:rsid w:val="00A1076A"/>
    <w:rsid w:val="00A2216D"/>
    <w:rsid w:val="00A31FE9"/>
    <w:rsid w:val="00A33A62"/>
    <w:rsid w:val="00A35DBF"/>
    <w:rsid w:val="00A3752F"/>
    <w:rsid w:val="00A37A57"/>
    <w:rsid w:val="00A401C4"/>
    <w:rsid w:val="00A6124A"/>
    <w:rsid w:val="00A63CB5"/>
    <w:rsid w:val="00A67F51"/>
    <w:rsid w:val="00A82740"/>
    <w:rsid w:val="00A93423"/>
    <w:rsid w:val="00A949FA"/>
    <w:rsid w:val="00AB1B57"/>
    <w:rsid w:val="00AB633D"/>
    <w:rsid w:val="00AC0C41"/>
    <w:rsid w:val="00AC2920"/>
    <w:rsid w:val="00AC5C82"/>
    <w:rsid w:val="00AD278B"/>
    <w:rsid w:val="00AD4885"/>
    <w:rsid w:val="00AD5BAB"/>
    <w:rsid w:val="00B00F7C"/>
    <w:rsid w:val="00B06445"/>
    <w:rsid w:val="00B07CDB"/>
    <w:rsid w:val="00B13FF2"/>
    <w:rsid w:val="00B14469"/>
    <w:rsid w:val="00B2452F"/>
    <w:rsid w:val="00B2525A"/>
    <w:rsid w:val="00B43A79"/>
    <w:rsid w:val="00B55EA4"/>
    <w:rsid w:val="00B5771B"/>
    <w:rsid w:val="00B66A4A"/>
    <w:rsid w:val="00B82ACE"/>
    <w:rsid w:val="00B846A5"/>
    <w:rsid w:val="00BB03C5"/>
    <w:rsid w:val="00BB1613"/>
    <w:rsid w:val="00BB2619"/>
    <w:rsid w:val="00BB53ED"/>
    <w:rsid w:val="00BB685B"/>
    <w:rsid w:val="00BC2407"/>
    <w:rsid w:val="00BC7FFE"/>
    <w:rsid w:val="00BE1D9E"/>
    <w:rsid w:val="00BF5210"/>
    <w:rsid w:val="00C028A0"/>
    <w:rsid w:val="00C041F6"/>
    <w:rsid w:val="00C058A2"/>
    <w:rsid w:val="00C21D1E"/>
    <w:rsid w:val="00C2371B"/>
    <w:rsid w:val="00C2692D"/>
    <w:rsid w:val="00C34037"/>
    <w:rsid w:val="00C50146"/>
    <w:rsid w:val="00C60D12"/>
    <w:rsid w:val="00C64966"/>
    <w:rsid w:val="00C7410D"/>
    <w:rsid w:val="00C74897"/>
    <w:rsid w:val="00C76E27"/>
    <w:rsid w:val="00C8455F"/>
    <w:rsid w:val="00C85C98"/>
    <w:rsid w:val="00C906C6"/>
    <w:rsid w:val="00C9622E"/>
    <w:rsid w:val="00C96402"/>
    <w:rsid w:val="00CA26DE"/>
    <w:rsid w:val="00CB022C"/>
    <w:rsid w:val="00CB47DD"/>
    <w:rsid w:val="00CC3442"/>
    <w:rsid w:val="00CC3498"/>
    <w:rsid w:val="00CC5ACE"/>
    <w:rsid w:val="00CE0BF8"/>
    <w:rsid w:val="00CE6D95"/>
    <w:rsid w:val="00CF45F0"/>
    <w:rsid w:val="00D024F6"/>
    <w:rsid w:val="00D025FC"/>
    <w:rsid w:val="00D12959"/>
    <w:rsid w:val="00D20037"/>
    <w:rsid w:val="00D23F2E"/>
    <w:rsid w:val="00D26A05"/>
    <w:rsid w:val="00D27B82"/>
    <w:rsid w:val="00D27D98"/>
    <w:rsid w:val="00D37296"/>
    <w:rsid w:val="00D414B4"/>
    <w:rsid w:val="00D41EF0"/>
    <w:rsid w:val="00D47FE2"/>
    <w:rsid w:val="00D524B2"/>
    <w:rsid w:val="00D54B00"/>
    <w:rsid w:val="00D610DD"/>
    <w:rsid w:val="00D7335C"/>
    <w:rsid w:val="00D7418F"/>
    <w:rsid w:val="00D758B1"/>
    <w:rsid w:val="00D77DE7"/>
    <w:rsid w:val="00D77FDE"/>
    <w:rsid w:val="00D84221"/>
    <w:rsid w:val="00D870A1"/>
    <w:rsid w:val="00D92B37"/>
    <w:rsid w:val="00D931C2"/>
    <w:rsid w:val="00DA0545"/>
    <w:rsid w:val="00DA17BF"/>
    <w:rsid w:val="00DB5E85"/>
    <w:rsid w:val="00DB6556"/>
    <w:rsid w:val="00DC6870"/>
    <w:rsid w:val="00DD4F40"/>
    <w:rsid w:val="00DE56A8"/>
    <w:rsid w:val="00DE5D80"/>
    <w:rsid w:val="00DF3633"/>
    <w:rsid w:val="00DF571F"/>
    <w:rsid w:val="00DF6538"/>
    <w:rsid w:val="00E0466D"/>
    <w:rsid w:val="00E06BB6"/>
    <w:rsid w:val="00E14B8D"/>
    <w:rsid w:val="00E14D2C"/>
    <w:rsid w:val="00E27426"/>
    <w:rsid w:val="00E27A2D"/>
    <w:rsid w:val="00E35218"/>
    <w:rsid w:val="00E36A34"/>
    <w:rsid w:val="00E45481"/>
    <w:rsid w:val="00E5028C"/>
    <w:rsid w:val="00E60DA0"/>
    <w:rsid w:val="00E62C50"/>
    <w:rsid w:val="00E645DB"/>
    <w:rsid w:val="00E71FEB"/>
    <w:rsid w:val="00E7757F"/>
    <w:rsid w:val="00E80E56"/>
    <w:rsid w:val="00E903C8"/>
    <w:rsid w:val="00E9670D"/>
    <w:rsid w:val="00EA204D"/>
    <w:rsid w:val="00EA3062"/>
    <w:rsid w:val="00EA4807"/>
    <w:rsid w:val="00EA6E32"/>
    <w:rsid w:val="00EA7452"/>
    <w:rsid w:val="00EB02AA"/>
    <w:rsid w:val="00EB42AD"/>
    <w:rsid w:val="00EC2C9E"/>
    <w:rsid w:val="00EC320B"/>
    <w:rsid w:val="00ED1CB6"/>
    <w:rsid w:val="00EE41B0"/>
    <w:rsid w:val="00F038AA"/>
    <w:rsid w:val="00F03F3F"/>
    <w:rsid w:val="00F0411C"/>
    <w:rsid w:val="00F377D3"/>
    <w:rsid w:val="00F43F5B"/>
    <w:rsid w:val="00F52AB2"/>
    <w:rsid w:val="00F537F1"/>
    <w:rsid w:val="00F57676"/>
    <w:rsid w:val="00F62C27"/>
    <w:rsid w:val="00F7506C"/>
    <w:rsid w:val="00F75C08"/>
    <w:rsid w:val="00F85361"/>
    <w:rsid w:val="00F95FE5"/>
    <w:rsid w:val="00F97984"/>
    <w:rsid w:val="00F97D64"/>
    <w:rsid w:val="00FA557C"/>
    <w:rsid w:val="00FB0990"/>
    <w:rsid w:val="00FB2CCA"/>
    <w:rsid w:val="00FB2EC8"/>
    <w:rsid w:val="00FB4026"/>
    <w:rsid w:val="00FB7DBB"/>
    <w:rsid w:val="00FD0A23"/>
    <w:rsid w:val="00FE17B1"/>
    <w:rsid w:val="00FF0F2D"/>
    <w:rsid w:val="00FF25F0"/>
    <w:rsid w:val="00FF2B97"/>
    <w:rsid w:val="00FF3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6">
      <v:textbox inset="5.85pt,.7pt,5.85pt,.7pt"/>
    </o:shapedefaults>
    <o:shapelayout v:ext="edit">
      <o:idmap v:ext="edit" data="2"/>
      <o:rules v:ext="edit">
        <o:r id="V:Rule1" type="connector" idref="#_x0000_s2253"/>
        <o:r id="V:Rule2" type="connector" idref="#_x0000_s2252"/>
        <o:r id="V:Rule3" type="connector" idref="#_x0000_s2255"/>
        <o:r id="V:Rule4" type="connector" idref="#_x0000_s2250"/>
        <o:r id="V:Rule5" type="connector" idref="#_x0000_s2248"/>
        <o:r id="V:Rule6" type="connector" idref="#_x0000_s2254"/>
        <o:r id="V:Rule7" type="connector" idref="#_x0000_s2251"/>
        <o:r id="V:Rule8" type="connector" idref="#_x0000_s2247"/>
      </o:rules>
    </o:shapelayout>
  </w:shapeDefaults>
  <w:decimalSymbol w:val="."/>
  <w:listSeparator w:val=","/>
  <w14:docId w14:val="70F75D73"/>
  <w15:chartTrackingRefBased/>
  <w15:docId w15:val="{8F828A15-A548-49E4-946C-0D4C38FBB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ody Text"/>
    <w:basedOn w:val="a"/>
    <w:pPr>
      <w:wordWrap w:val="0"/>
      <w:jc w:val="left"/>
    </w:pPr>
    <w:rPr>
      <w:rFonts w:ascii="ＭＳ Ｐ明朝" w:eastAsia="ＭＳ Ｐ明朝"/>
      <w:spacing w:val="12"/>
      <w:sz w:val="22"/>
    </w:rPr>
  </w:style>
  <w:style w:type="paragraph" w:styleId="aa">
    <w:name w:val="Balloon Text"/>
    <w:basedOn w:val="a"/>
    <w:link w:val="ab"/>
    <w:rsid w:val="002F15C7"/>
    <w:rPr>
      <w:rFonts w:ascii="Arial" w:eastAsia="ＭＳ ゴシック" w:hAnsi="Arial"/>
      <w:sz w:val="18"/>
      <w:szCs w:val="18"/>
    </w:rPr>
  </w:style>
  <w:style w:type="character" w:customStyle="1" w:styleId="ab">
    <w:name w:val="吹き出し (文字)"/>
    <w:link w:val="aa"/>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 w:type="paragraph" w:styleId="ac">
    <w:name w:val="Revision"/>
    <w:hidden/>
    <w:uiPriority w:val="99"/>
    <w:semiHidden/>
    <w:rsid w:val="00D20037"/>
    <w:rPr>
      <w:kern w:val="2"/>
      <w:sz w:val="21"/>
      <w:szCs w:val="24"/>
    </w:rPr>
  </w:style>
  <w:style w:type="paragraph" w:customStyle="1" w:styleId="paragraph">
    <w:name w:val="paragraph"/>
    <w:basedOn w:val="a"/>
    <w:rsid w:val="00D2003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ormaltextrun">
    <w:name w:val="normaltextrun"/>
    <w:basedOn w:val="a0"/>
    <w:rsid w:val="00D20037"/>
  </w:style>
  <w:style w:type="character" w:customStyle="1" w:styleId="eop">
    <w:name w:val="eop"/>
    <w:basedOn w:val="a0"/>
    <w:rsid w:val="00D20037"/>
  </w:style>
  <w:style w:type="character" w:customStyle="1" w:styleId="a7">
    <w:name w:val="フッター (文字)"/>
    <w:link w:val="a6"/>
    <w:uiPriority w:val="99"/>
    <w:rsid w:val="003A065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277280">
      <w:bodyDiv w:val="1"/>
      <w:marLeft w:val="0"/>
      <w:marRight w:val="0"/>
      <w:marTop w:val="0"/>
      <w:marBottom w:val="0"/>
      <w:divBdr>
        <w:top w:val="none" w:sz="0" w:space="0" w:color="auto"/>
        <w:left w:val="none" w:sz="0" w:space="0" w:color="auto"/>
        <w:bottom w:val="none" w:sz="0" w:space="0" w:color="auto"/>
        <w:right w:val="none" w:sz="0" w:space="0" w:color="auto"/>
      </w:divBdr>
    </w:div>
    <w:div w:id="1765419236">
      <w:bodyDiv w:val="1"/>
      <w:marLeft w:val="0"/>
      <w:marRight w:val="0"/>
      <w:marTop w:val="0"/>
      <w:marBottom w:val="0"/>
      <w:divBdr>
        <w:top w:val="none" w:sz="0" w:space="0" w:color="auto"/>
        <w:left w:val="none" w:sz="0" w:space="0" w:color="auto"/>
        <w:bottom w:val="none" w:sz="0" w:space="0" w:color="auto"/>
        <w:right w:val="none" w:sz="0" w:space="0" w:color="auto"/>
      </w:divBdr>
    </w:div>
    <w:div w:id="1775246756">
      <w:bodyDiv w:val="1"/>
      <w:marLeft w:val="0"/>
      <w:marRight w:val="0"/>
      <w:marTop w:val="0"/>
      <w:marBottom w:val="0"/>
      <w:divBdr>
        <w:top w:val="none" w:sz="0" w:space="0" w:color="auto"/>
        <w:left w:val="none" w:sz="0" w:space="0" w:color="auto"/>
        <w:bottom w:val="none" w:sz="0" w:space="0" w:color="auto"/>
        <w:right w:val="none" w:sz="0" w:space="0" w:color="auto"/>
      </w:divBdr>
      <w:divsChild>
        <w:div w:id="1484397009">
          <w:marLeft w:val="0"/>
          <w:marRight w:val="0"/>
          <w:marTop w:val="0"/>
          <w:marBottom w:val="0"/>
          <w:divBdr>
            <w:top w:val="none" w:sz="0" w:space="0" w:color="auto"/>
            <w:left w:val="none" w:sz="0" w:space="0" w:color="auto"/>
            <w:bottom w:val="none" w:sz="0" w:space="0" w:color="auto"/>
            <w:right w:val="none" w:sz="0" w:space="0" w:color="auto"/>
          </w:divBdr>
          <w:divsChild>
            <w:div w:id="187742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79283">
      <w:bodyDiv w:val="1"/>
      <w:marLeft w:val="0"/>
      <w:marRight w:val="0"/>
      <w:marTop w:val="0"/>
      <w:marBottom w:val="0"/>
      <w:divBdr>
        <w:top w:val="none" w:sz="0" w:space="0" w:color="auto"/>
        <w:left w:val="none" w:sz="0" w:space="0" w:color="auto"/>
        <w:bottom w:val="none" w:sz="0" w:space="0" w:color="auto"/>
        <w:right w:val="none" w:sz="0" w:space="0" w:color="auto"/>
      </w:divBdr>
      <w:divsChild>
        <w:div w:id="619920848">
          <w:marLeft w:val="0"/>
          <w:marRight w:val="0"/>
          <w:marTop w:val="0"/>
          <w:marBottom w:val="0"/>
          <w:divBdr>
            <w:top w:val="none" w:sz="0" w:space="0" w:color="auto"/>
            <w:left w:val="none" w:sz="0" w:space="0" w:color="auto"/>
            <w:bottom w:val="none" w:sz="0" w:space="0" w:color="auto"/>
            <w:right w:val="none" w:sz="0" w:space="0" w:color="auto"/>
          </w:divBdr>
          <w:divsChild>
            <w:div w:id="1796873464">
              <w:marLeft w:val="0"/>
              <w:marRight w:val="0"/>
              <w:marTop w:val="0"/>
              <w:marBottom w:val="0"/>
              <w:divBdr>
                <w:top w:val="none" w:sz="0" w:space="0" w:color="auto"/>
                <w:left w:val="none" w:sz="0" w:space="0" w:color="auto"/>
                <w:bottom w:val="none" w:sz="0" w:space="0" w:color="auto"/>
                <w:right w:val="none" w:sz="0" w:space="0" w:color="auto"/>
              </w:divBdr>
            </w:div>
            <w:div w:id="1910579623">
              <w:marLeft w:val="0"/>
              <w:marRight w:val="0"/>
              <w:marTop w:val="0"/>
              <w:marBottom w:val="0"/>
              <w:divBdr>
                <w:top w:val="none" w:sz="0" w:space="0" w:color="auto"/>
                <w:left w:val="none" w:sz="0" w:space="0" w:color="auto"/>
                <w:bottom w:val="none" w:sz="0" w:space="0" w:color="auto"/>
                <w:right w:val="none" w:sz="0" w:space="0" w:color="auto"/>
              </w:divBdr>
            </w:div>
          </w:divsChild>
        </w:div>
        <w:div w:id="1153449386">
          <w:marLeft w:val="0"/>
          <w:marRight w:val="0"/>
          <w:marTop w:val="0"/>
          <w:marBottom w:val="0"/>
          <w:divBdr>
            <w:top w:val="none" w:sz="0" w:space="0" w:color="auto"/>
            <w:left w:val="none" w:sz="0" w:space="0" w:color="auto"/>
            <w:bottom w:val="none" w:sz="0" w:space="0" w:color="auto"/>
            <w:right w:val="none" w:sz="0" w:space="0" w:color="auto"/>
          </w:divBdr>
          <w:divsChild>
            <w:div w:id="1556500801">
              <w:marLeft w:val="0"/>
              <w:marRight w:val="0"/>
              <w:marTop w:val="0"/>
              <w:marBottom w:val="0"/>
              <w:divBdr>
                <w:top w:val="none" w:sz="0" w:space="0" w:color="auto"/>
                <w:left w:val="none" w:sz="0" w:space="0" w:color="auto"/>
                <w:bottom w:val="none" w:sz="0" w:space="0" w:color="auto"/>
                <w:right w:val="none" w:sz="0" w:space="0" w:color="auto"/>
              </w:divBdr>
            </w:div>
          </w:divsChild>
        </w:div>
        <w:div w:id="39089934">
          <w:marLeft w:val="0"/>
          <w:marRight w:val="0"/>
          <w:marTop w:val="0"/>
          <w:marBottom w:val="0"/>
          <w:divBdr>
            <w:top w:val="none" w:sz="0" w:space="0" w:color="auto"/>
            <w:left w:val="none" w:sz="0" w:space="0" w:color="auto"/>
            <w:bottom w:val="none" w:sz="0" w:space="0" w:color="auto"/>
            <w:right w:val="none" w:sz="0" w:space="0" w:color="auto"/>
          </w:divBdr>
          <w:divsChild>
            <w:div w:id="816385071">
              <w:marLeft w:val="0"/>
              <w:marRight w:val="0"/>
              <w:marTop w:val="0"/>
              <w:marBottom w:val="0"/>
              <w:divBdr>
                <w:top w:val="none" w:sz="0" w:space="0" w:color="auto"/>
                <w:left w:val="none" w:sz="0" w:space="0" w:color="auto"/>
                <w:bottom w:val="none" w:sz="0" w:space="0" w:color="auto"/>
                <w:right w:val="none" w:sz="0" w:space="0" w:color="auto"/>
              </w:divBdr>
            </w:div>
          </w:divsChild>
        </w:div>
        <w:div w:id="825170879">
          <w:marLeft w:val="0"/>
          <w:marRight w:val="0"/>
          <w:marTop w:val="0"/>
          <w:marBottom w:val="0"/>
          <w:divBdr>
            <w:top w:val="none" w:sz="0" w:space="0" w:color="auto"/>
            <w:left w:val="none" w:sz="0" w:space="0" w:color="auto"/>
            <w:bottom w:val="none" w:sz="0" w:space="0" w:color="auto"/>
            <w:right w:val="none" w:sz="0" w:space="0" w:color="auto"/>
          </w:divBdr>
          <w:divsChild>
            <w:div w:id="26037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087B8B-8C1E-4B0A-BEDC-13A82C651F87}">
  <ds:schemaRefs>
    <ds:schemaRef ds:uri="http://schemas.microsoft.com/sharepoint/v3/contenttype/forms"/>
  </ds:schemaRefs>
</ds:datastoreItem>
</file>

<file path=customXml/itemProps2.xml><?xml version="1.0" encoding="utf-8"?>
<ds:datastoreItem xmlns:ds="http://schemas.openxmlformats.org/officeDocument/2006/customXml" ds:itemID="{C684D04F-F9C7-4DCE-BA96-2865EB4557A2}">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E0F2208C-5862-4B36-8173-41A29A1998A4}">
  <ds:schemaRefs>
    <ds:schemaRef ds:uri="http://schemas.openxmlformats.org/officeDocument/2006/bibliography"/>
  </ds:schemaRefs>
</ds:datastoreItem>
</file>

<file path=customXml/itemProps4.xml><?xml version="1.0" encoding="utf-8"?>
<ds:datastoreItem xmlns:ds="http://schemas.openxmlformats.org/officeDocument/2006/customXml" ds:itemID="{51218B34-9134-4E5F-9AF2-7833E0A91942}"/>
</file>

<file path=docProps/app.xml><?xml version="1.0" encoding="utf-8"?>
<Properties xmlns="http://schemas.openxmlformats.org/officeDocument/2006/extended-properties" xmlns:vt="http://schemas.openxmlformats.org/officeDocument/2006/docPropsVTypes">
  <Template>Normal.dotm</Template>
  <TotalTime>0</TotalTime>
  <Pages>5</Pages>
  <Words>355</Words>
  <Characters>2028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2</cp:revision>
  <cp:lastPrinted>2013-12-18T08:16:00Z</cp:lastPrinted>
  <dcterms:created xsi:type="dcterms:W3CDTF">2024-12-04T09:17:00Z</dcterms:created>
  <dcterms:modified xsi:type="dcterms:W3CDTF">2024-12-04T09:17:00Z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2024-11-27T00:28:22Z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dc00928a-1b27-4e4f-990c-4b7d1dc331b7</vt:lpwstr>
  </property>
  <property fmtid="{D5CDD505-2E9C-101B-9397-08002B2CF9AE}" pid="10" name="MSIP_Label_a7f2a963-478f-49dd-96dc-094b8cba8fa9_ContentBits">
    <vt:lpwstr>0</vt:lpwstr>
  </property>
</Properties>
</file>